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D4A8425" w14:textId="77777777" w:rsidR="00C821DA" w:rsidRPr="008D7605" w:rsidRDefault="00C821DA">
      <w:pPr>
        <w:rPr>
          <w:rFonts w:ascii="Century Gothic" w:hAnsi="Century Gothic" w:cs="Times New Roman"/>
          <w:sz w:val="22"/>
          <w:szCs w:val="22"/>
        </w:rPr>
      </w:pPr>
    </w:p>
    <w:p w14:paraId="7EBC36F6" w14:textId="448895AA" w:rsidR="00C821DA" w:rsidRPr="008D7605" w:rsidRDefault="00F6480A" w:rsidP="00F658E2">
      <w:pPr>
        <w:outlineLvl w:val="0"/>
        <w:rPr>
          <w:rFonts w:ascii="Century Gothic" w:hAnsi="Century Gothic" w:cs="Times New Roman"/>
          <w:color w:val="auto"/>
          <w:sz w:val="22"/>
          <w:szCs w:val="22"/>
        </w:rPr>
      </w:pPr>
      <w:r w:rsidRPr="008D7605">
        <w:rPr>
          <w:rFonts w:ascii="Century Gothic" w:hAnsi="Century Gothic" w:cs="Times New Roman"/>
          <w:b/>
          <w:color w:val="auto"/>
          <w:sz w:val="22"/>
          <w:szCs w:val="22"/>
        </w:rPr>
        <w:t xml:space="preserve">Prior Knowledge:  </w:t>
      </w:r>
      <w:r w:rsidR="00453992" w:rsidRPr="008D7605">
        <w:rPr>
          <w:rFonts w:ascii="Century Gothic" w:hAnsi="Century Gothic" w:cs="Times New Roman"/>
          <w:b/>
          <w:color w:val="auto"/>
          <w:sz w:val="22"/>
          <w:szCs w:val="22"/>
        </w:rPr>
        <w:t>Family;</w:t>
      </w:r>
      <w:r w:rsidR="00584F23" w:rsidRPr="008D7605">
        <w:rPr>
          <w:rFonts w:ascii="Century Gothic" w:hAnsi="Century Gothic" w:cs="Times New Roman"/>
          <w:b/>
          <w:color w:val="auto"/>
          <w:sz w:val="22"/>
          <w:szCs w:val="22"/>
        </w:rPr>
        <w:t xml:space="preserve"> Physical f</w:t>
      </w:r>
      <w:r w:rsidR="00F658E2" w:rsidRPr="008D7605">
        <w:rPr>
          <w:rFonts w:ascii="Century Gothic" w:hAnsi="Century Gothic" w:cs="Times New Roman"/>
          <w:b/>
          <w:color w:val="auto"/>
          <w:sz w:val="22"/>
          <w:szCs w:val="22"/>
        </w:rPr>
        <w:t>eatures</w:t>
      </w:r>
      <w:r w:rsidR="00584F23" w:rsidRPr="008D7605">
        <w:rPr>
          <w:rFonts w:ascii="Century Gothic" w:hAnsi="Century Gothic" w:cs="Times New Roman"/>
          <w:b/>
          <w:color w:val="auto"/>
          <w:sz w:val="22"/>
          <w:szCs w:val="22"/>
        </w:rPr>
        <w:t xml:space="preserve"> and characteristics</w:t>
      </w:r>
      <w:r w:rsidR="00453992" w:rsidRPr="008D7605">
        <w:rPr>
          <w:rFonts w:ascii="Century Gothic" w:hAnsi="Century Gothic" w:cs="Times New Roman"/>
          <w:b/>
          <w:color w:val="auto"/>
          <w:sz w:val="22"/>
          <w:szCs w:val="22"/>
        </w:rPr>
        <w:t xml:space="preserve">; Some Animals; </w:t>
      </w:r>
      <w:r w:rsidR="00F658E2" w:rsidRPr="008D7605">
        <w:rPr>
          <w:rFonts w:ascii="Century Gothic" w:hAnsi="Century Gothic" w:cs="Times New Roman"/>
          <w:b/>
          <w:color w:val="auto"/>
          <w:sz w:val="22"/>
          <w:szCs w:val="22"/>
        </w:rPr>
        <w:t>D</w:t>
      </w:r>
      <w:r w:rsidRPr="008D7605">
        <w:rPr>
          <w:rFonts w:ascii="Century Gothic" w:hAnsi="Century Gothic" w:cs="Times New Roman"/>
          <w:b/>
          <w:color w:val="auto"/>
          <w:sz w:val="22"/>
          <w:szCs w:val="22"/>
        </w:rPr>
        <w:t>ates:  year, month.</w:t>
      </w:r>
    </w:p>
    <w:p w14:paraId="15956C10" w14:textId="77777777" w:rsidR="00C821DA" w:rsidRPr="008D7605" w:rsidRDefault="00C821DA">
      <w:pPr>
        <w:rPr>
          <w:rFonts w:ascii="Century Gothic" w:hAnsi="Century Gothic" w:cs="Times New Roman"/>
          <w:color w:val="auto"/>
          <w:sz w:val="22"/>
          <w:szCs w:val="22"/>
        </w:rPr>
      </w:pPr>
    </w:p>
    <w:tbl>
      <w:tblPr>
        <w:tblStyle w:val="a"/>
        <w:tblW w:w="1463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Change w:id="0" w:author="Owner" w:date="2017-07-12T14:06:00Z">
          <w:tblPr>
            <w:tblStyle w:val="a"/>
            <w:tblW w:w="1463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PrChange>
      </w:tblPr>
      <w:tblGrid>
        <w:gridCol w:w="3258"/>
        <w:gridCol w:w="2070"/>
        <w:gridCol w:w="1530"/>
        <w:gridCol w:w="720"/>
        <w:gridCol w:w="251"/>
        <w:gridCol w:w="972"/>
        <w:gridCol w:w="971"/>
        <w:gridCol w:w="238"/>
        <w:gridCol w:w="900"/>
        <w:gridCol w:w="538"/>
        <w:gridCol w:w="452"/>
        <w:gridCol w:w="628"/>
        <w:gridCol w:w="1130"/>
        <w:gridCol w:w="972"/>
        <w:tblGridChange w:id="1">
          <w:tblGrid>
            <w:gridCol w:w="230"/>
            <w:gridCol w:w="3028"/>
            <w:gridCol w:w="230"/>
            <w:gridCol w:w="1840"/>
            <w:gridCol w:w="230"/>
            <w:gridCol w:w="1530"/>
            <w:gridCol w:w="490"/>
            <w:gridCol w:w="230"/>
            <w:gridCol w:w="251"/>
            <w:gridCol w:w="972"/>
            <w:gridCol w:w="971"/>
            <w:gridCol w:w="8"/>
            <w:gridCol w:w="230"/>
            <w:gridCol w:w="734"/>
            <w:gridCol w:w="474"/>
            <w:gridCol w:w="230"/>
            <w:gridCol w:w="267"/>
            <w:gridCol w:w="813"/>
            <w:gridCol w:w="1130"/>
            <w:gridCol w:w="742"/>
            <w:gridCol w:w="230"/>
          </w:tblGrid>
        </w:tblGridChange>
      </w:tblGrid>
      <w:tr w:rsidR="00C821DA" w:rsidRPr="008D7605" w14:paraId="274A3626" w14:textId="77777777" w:rsidTr="00E60FAC">
        <w:trPr>
          <w:trHeight w:val="420"/>
          <w:trPrChange w:id="2" w:author="Owner" w:date="2017-07-12T14:06:00Z">
            <w:trPr>
              <w:gridBefore w:val="1"/>
              <w:trHeight w:val="420"/>
            </w:trPr>
          </w:trPrChange>
        </w:trPr>
        <w:tc>
          <w:tcPr>
            <w:tcW w:w="3258" w:type="dxa"/>
            <w:shd w:val="clear" w:color="auto" w:fill="00B050"/>
            <w:vAlign w:val="center"/>
            <w:tcPrChange w:id="3" w:author="Owner" w:date="2017-07-12T14:06:00Z">
              <w:tcPr>
                <w:tcW w:w="3258" w:type="dxa"/>
                <w:gridSpan w:val="2"/>
                <w:shd w:val="clear" w:color="auto" w:fill="F2F2F2"/>
                <w:vAlign w:val="center"/>
              </w:tcPr>
            </w:tcPrChange>
          </w:tcPr>
          <w:p w14:paraId="205F5C7C" w14:textId="77777777" w:rsidR="00C821DA" w:rsidRPr="008D7605" w:rsidRDefault="00F6480A">
            <w:pPr>
              <w:contextualSpacing w:val="0"/>
              <w:rPr>
                <w:rFonts w:ascii="Century Gothic" w:hAnsi="Century Gothic" w:cs="Times New Roman"/>
                <w:sz w:val="22"/>
                <w:szCs w:val="22"/>
              </w:rPr>
            </w:pPr>
            <w:r w:rsidRPr="008D7605">
              <w:rPr>
                <w:rFonts w:ascii="Century Gothic" w:eastAsia="Times New Roman" w:hAnsi="Century Gothic" w:cs="Times New Roman"/>
                <w:b/>
                <w:sz w:val="22"/>
                <w:szCs w:val="22"/>
              </w:rPr>
              <w:t xml:space="preserve">Language Level </w:t>
            </w:r>
          </w:p>
        </w:tc>
        <w:tc>
          <w:tcPr>
            <w:tcW w:w="3600" w:type="dxa"/>
            <w:gridSpan w:val="2"/>
            <w:shd w:val="clear" w:color="auto" w:fill="FFFFFF"/>
            <w:vAlign w:val="center"/>
            <w:tcPrChange w:id="4" w:author="Owner" w:date="2017-07-12T14:06:00Z">
              <w:tcPr>
                <w:tcW w:w="3600" w:type="dxa"/>
                <w:gridSpan w:val="3"/>
                <w:shd w:val="clear" w:color="auto" w:fill="FFFFFF"/>
                <w:vAlign w:val="center"/>
              </w:tcPr>
            </w:tcPrChange>
          </w:tcPr>
          <w:p w14:paraId="056BBD25" w14:textId="77777777" w:rsidR="00C821DA" w:rsidRPr="008D7605" w:rsidRDefault="00F6480A">
            <w:pPr>
              <w:contextualSpacing w:val="0"/>
              <w:jc w:val="center"/>
              <w:rPr>
                <w:rFonts w:ascii="Century Gothic" w:hAnsi="Century Gothic" w:cs="Times New Roman"/>
                <w:sz w:val="22"/>
                <w:szCs w:val="22"/>
              </w:rPr>
            </w:pPr>
            <w:r w:rsidRPr="008D7605">
              <w:rPr>
                <w:rFonts w:ascii="Century Gothic" w:eastAsia="Times New Roman" w:hAnsi="Century Gothic" w:cs="Times New Roman"/>
                <w:b/>
                <w:sz w:val="22"/>
                <w:szCs w:val="22"/>
              </w:rPr>
              <w:t>Chinese Level 1 Novice-Mid</w:t>
            </w:r>
          </w:p>
        </w:tc>
        <w:tc>
          <w:tcPr>
            <w:tcW w:w="971" w:type="dxa"/>
            <w:gridSpan w:val="2"/>
            <w:shd w:val="clear" w:color="auto" w:fill="00B050"/>
            <w:vAlign w:val="center"/>
            <w:tcPrChange w:id="5" w:author="Owner" w:date="2017-07-12T14:06:00Z">
              <w:tcPr>
                <w:tcW w:w="971" w:type="dxa"/>
                <w:gridSpan w:val="3"/>
                <w:shd w:val="clear" w:color="auto" w:fill="F2F2F2"/>
                <w:vAlign w:val="center"/>
              </w:tcPr>
            </w:tcPrChange>
          </w:tcPr>
          <w:p w14:paraId="1143DB7B" w14:textId="77777777" w:rsidR="00C821DA" w:rsidRPr="008D7605" w:rsidRDefault="00F6480A">
            <w:pPr>
              <w:contextualSpacing w:val="0"/>
              <w:jc w:val="center"/>
              <w:rPr>
                <w:rFonts w:ascii="Century Gothic" w:hAnsi="Century Gothic" w:cs="Times New Roman"/>
                <w:sz w:val="22"/>
                <w:szCs w:val="22"/>
              </w:rPr>
            </w:pPr>
            <w:r w:rsidRPr="008D7605">
              <w:rPr>
                <w:rFonts w:ascii="Century Gothic" w:eastAsia="Times New Roman" w:hAnsi="Century Gothic" w:cs="Times New Roman"/>
                <w:b/>
                <w:sz w:val="22"/>
                <w:szCs w:val="22"/>
              </w:rPr>
              <w:t>Grade</w:t>
            </w:r>
          </w:p>
        </w:tc>
        <w:tc>
          <w:tcPr>
            <w:tcW w:w="972" w:type="dxa"/>
            <w:shd w:val="clear" w:color="auto" w:fill="FFFFFF"/>
            <w:vAlign w:val="center"/>
            <w:tcPrChange w:id="6" w:author="Owner" w:date="2017-07-12T14:06:00Z">
              <w:tcPr>
                <w:tcW w:w="972" w:type="dxa"/>
                <w:shd w:val="clear" w:color="auto" w:fill="FFFFFF"/>
                <w:vAlign w:val="center"/>
              </w:tcPr>
            </w:tcPrChange>
          </w:tcPr>
          <w:p w14:paraId="7347C982" w14:textId="77777777" w:rsidR="00C821DA" w:rsidRPr="008D7605" w:rsidRDefault="00F6480A">
            <w:pPr>
              <w:contextualSpacing w:val="0"/>
              <w:jc w:val="center"/>
              <w:rPr>
                <w:rFonts w:ascii="Century Gothic" w:hAnsi="Century Gothic" w:cs="Times New Roman"/>
                <w:sz w:val="22"/>
                <w:szCs w:val="22"/>
              </w:rPr>
            </w:pPr>
            <w:r w:rsidRPr="008D7605">
              <w:rPr>
                <w:rFonts w:ascii="Century Gothic" w:eastAsia="Times New Roman" w:hAnsi="Century Gothic" w:cs="Times New Roman"/>
                <w:b/>
                <w:sz w:val="22"/>
                <w:szCs w:val="22"/>
              </w:rPr>
              <w:t>9-12</w:t>
            </w:r>
          </w:p>
        </w:tc>
        <w:tc>
          <w:tcPr>
            <w:tcW w:w="971" w:type="dxa"/>
            <w:shd w:val="clear" w:color="auto" w:fill="00B050"/>
            <w:vAlign w:val="center"/>
            <w:tcPrChange w:id="7" w:author="Owner" w:date="2017-07-12T14:06:00Z">
              <w:tcPr>
                <w:tcW w:w="971" w:type="dxa"/>
                <w:shd w:val="clear" w:color="auto" w:fill="F2F2F2"/>
                <w:vAlign w:val="center"/>
              </w:tcPr>
            </w:tcPrChange>
          </w:tcPr>
          <w:p w14:paraId="240A798A" w14:textId="77777777" w:rsidR="00C821DA" w:rsidRPr="008D7605" w:rsidRDefault="00F6480A">
            <w:pPr>
              <w:contextualSpacing w:val="0"/>
              <w:jc w:val="center"/>
              <w:rPr>
                <w:rFonts w:ascii="Century Gothic" w:hAnsi="Century Gothic" w:cs="Times New Roman"/>
                <w:sz w:val="22"/>
                <w:szCs w:val="22"/>
              </w:rPr>
            </w:pPr>
            <w:r w:rsidRPr="008D7605">
              <w:rPr>
                <w:rFonts w:ascii="Century Gothic" w:eastAsia="Times New Roman" w:hAnsi="Century Gothic" w:cs="Times New Roman"/>
                <w:b/>
                <w:sz w:val="22"/>
                <w:szCs w:val="22"/>
              </w:rPr>
              <w:t>Date</w:t>
            </w:r>
          </w:p>
        </w:tc>
        <w:tc>
          <w:tcPr>
            <w:tcW w:w="1138" w:type="dxa"/>
            <w:gridSpan w:val="2"/>
            <w:vAlign w:val="center"/>
            <w:tcPrChange w:id="8" w:author="Owner" w:date="2017-07-12T14:06:00Z">
              <w:tcPr>
                <w:tcW w:w="972" w:type="dxa"/>
                <w:gridSpan w:val="3"/>
                <w:vAlign w:val="center"/>
              </w:tcPr>
            </w:tcPrChange>
          </w:tcPr>
          <w:p w14:paraId="40E5599B" w14:textId="342ADD23" w:rsidR="00C821DA" w:rsidRPr="008D7605" w:rsidRDefault="00E60FAC">
            <w:pPr>
              <w:contextualSpacing w:val="0"/>
              <w:jc w:val="center"/>
              <w:rPr>
                <w:rFonts w:ascii="Century Gothic" w:hAnsi="Century Gothic" w:cs="Times New Roman"/>
                <w:sz w:val="22"/>
                <w:szCs w:val="22"/>
              </w:rPr>
            </w:pPr>
            <w:r>
              <w:rPr>
                <w:rFonts w:ascii="Century Gothic" w:hAnsi="Century Gothic"/>
                <w:color w:val="auto"/>
                <w:sz w:val="18"/>
                <w:szCs w:val="22"/>
              </w:rPr>
              <w:t>Teacher’s Discretion</w:t>
            </w:r>
          </w:p>
        </w:tc>
        <w:tc>
          <w:tcPr>
            <w:tcW w:w="990" w:type="dxa"/>
            <w:gridSpan w:val="2"/>
            <w:shd w:val="clear" w:color="auto" w:fill="00B050"/>
            <w:vAlign w:val="center"/>
            <w:tcPrChange w:id="9" w:author="Owner" w:date="2017-07-12T14:06:00Z">
              <w:tcPr>
                <w:tcW w:w="971" w:type="dxa"/>
                <w:gridSpan w:val="3"/>
                <w:shd w:val="clear" w:color="auto" w:fill="F2F2F2"/>
                <w:vAlign w:val="center"/>
              </w:tcPr>
            </w:tcPrChange>
          </w:tcPr>
          <w:p w14:paraId="39AB6B2C" w14:textId="77777777" w:rsidR="00C821DA" w:rsidRPr="008D7605" w:rsidRDefault="00F6480A">
            <w:pPr>
              <w:contextualSpacing w:val="0"/>
              <w:jc w:val="center"/>
              <w:rPr>
                <w:rFonts w:ascii="Century Gothic" w:hAnsi="Century Gothic" w:cs="Times New Roman"/>
                <w:sz w:val="22"/>
                <w:szCs w:val="22"/>
              </w:rPr>
            </w:pPr>
            <w:r w:rsidRPr="008D7605">
              <w:rPr>
                <w:rFonts w:ascii="Century Gothic" w:eastAsia="Times New Roman" w:hAnsi="Century Gothic" w:cs="Times New Roman"/>
                <w:b/>
                <w:sz w:val="22"/>
                <w:szCs w:val="22"/>
              </w:rPr>
              <w:t>Day in Unit</w:t>
            </w:r>
          </w:p>
        </w:tc>
        <w:tc>
          <w:tcPr>
            <w:tcW w:w="628" w:type="dxa"/>
            <w:vAlign w:val="center"/>
            <w:tcPrChange w:id="10" w:author="Owner" w:date="2017-07-12T14:06:00Z">
              <w:tcPr>
                <w:tcW w:w="813" w:type="dxa"/>
                <w:vAlign w:val="center"/>
              </w:tcPr>
            </w:tcPrChange>
          </w:tcPr>
          <w:p w14:paraId="003B44FD" w14:textId="77777777" w:rsidR="00C821DA" w:rsidRPr="008D7605" w:rsidRDefault="00F6480A">
            <w:pPr>
              <w:contextualSpacing w:val="0"/>
              <w:jc w:val="center"/>
              <w:rPr>
                <w:rFonts w:ascii="Century Gothic" w:hAnsi="Century Gothic" w:cs="Times New Roman"/>
                <w:sz w:val="22"/>
                <w:szCs w:val="22"/>
              </w:rPr>
            </w:pPr>
            <w:r w:rsidRPr="008D7605">
              <w:rPr>
                <w:rFonts w:ascii="Century Gothic" w:eastAsia="Times New Roman" w:hAnsi="Century Gothic" w:cs="Times New Roman"/>
                <w:b/>
                <w:sz w:val="22"/>
                <w:szCs w:val="22"/>
              </w:rPr>
              <w:t>1</w:t>
            </w:r>
          </w:p>
        </w:tc>
        <w:tc>
          <w:tcPr>
            <w:tcW w:w="1130" w:type="dxa"/>
            <w:shd w:val="clear" w:color="auto" w:fill="00B050"/>
            <w:vAlign w:val="center"/>
            <w:tcPrChange w:id="11" w:author="Owner" w:date="2017-07-12T14:06:00Z">
              <w:tcPr>
                <w:tcW w:w="1130" w:type="dxa"/>
                <w:shd w:val="clear" w:color="auto" w:fill="F2F2F2"/>
                <w:vAlign w:val="center"/>
              </w:tcPr>
            </w:tcPrChange>
          </w:tcPr>
          <w:p w14:paraId="7CD254C1" w14:textId="77777777" w:rsidR="00C821DA" w:rsidRPr="008D7605" w:rsidRDefault="00F6480A">
            <w:pPr>
              <w:contextualSpacing w:val="0"/>
              <w:jc w:val="center"/>
              <w:rPr>
                <w:rFonts w:ascii="Century Gothic" w:hAnsi="Century Gothic" w:cs="Times New Roman"/>
                <w:sz w:val="22"/>
                <w:szCs w:val="22"/>
              </w:rPr>
            </w:pPr>
            <w:r w:rsidRPr="008D7605">
              <w:rPr>
                <w:rFonts w:ascii="Century Gothic" w:eastAsia="Times New Roman" w:hAnsi="Century Gothic" w:cs="Times New Roman"/>
                <w:b/>
                <w:sz w:val="22"/>
                <w:szCs w:val="22"/>
              </w:rPr>
              <w:t xml:space="preserve">Minutes </w:t>
            </w:r>
          </w:p>
        </w:tc>
        <w:tc>
          <w:tcPr>
            <w:tcW w:w="972" w:type="dxa"/>
            <w:vAlign w:val="center"/>
            <w:tcPrChange w:id="12" w:author="Owner" w:date="2017-07-12T14:06:00Z">
              <w:tcPr>
                <w:tcW w:w="972" w:type="dxa"/>
                <w:gridSpan w:val="2"/>
                <w:vAlign w:val="center"/>
              </w:tcPr>
            </w:tcPrChange>
          </w:tcPr>
          <w:p w14:paraId="2C0A6ED2" w14:textId="77777777" w:rsidR="00C821DA" w:rsidRPr="008D7605" w:rsidRDefault="00F6480A">
            <w:pPr>
              <w:contextualSpacing w:val="0"/>
              <w:jc w:val="center"/>
              <w:rPr>
                <w:rFonts w:ascii="Century Gothic" w:hAnsi="Century Gothic" w:cs="Times New Roman"/>
                <w:sz w:val="22"/>
                <w:szCs w:val="22"/>
              </w:rPr>
            </w:pPr>
            <w:r w:rsidRPr="008D7605">
              <w:rPr>
                <w:rFonts w:ascii="Century Gothic" w:eastAsia="Times New Roman" w:hAnsi="Century Gothic" w:cs="Times New Roman"/>
                <w:b/>
                <w:sz w:val="22"/>
                <w:szCs w:val="22"/>
              </w:rPr>
              <w:t>50</w:t>
            </w:r>
          </w:p>
        </w:tc>
      </w:tr>
      <w:tr w:rsidR="00C821DA" w:rsidRPr="008D7605" w14:paraId="0AA23B96" w14:textId="77777777" w:rsidTr="00560E26">
        <w:trPr>
          <w:trHeight w:val="420"/>
          <w:trPrChange w:id="13" w:author="Owner" w:date="2017-07-12T14:05:00Z">
            <w:trPr>
              <w:gridBefore w:val="1"/>
              <w:trHeight w:val="420"/>
            </w:trPr>
          </w:trPrChange>
        </w:trPr>
        <w:tc>
          <w:tcPr>
            <w:tcW w:w="3258" w:type="dxa"/>
            <w:shd w:val="clear" w:color="auto" w:fill="00B050"/>
            <w:vAlign w:val="center"/>
            <w:tcPrChange w:id="14" w:author="Owner" w:date="2017-07-12T14:05:00Z">
              <w:tcPr>
                <w:tcW w:w="3258" w:type="dxa"/>
                <w:gridSpan w:val="2"/>
                <w:shd w:val="clear" w:color="auto" w:fill="F2F2F2"/>
                <w:vAlign w:val="center"/>
              </w:tcPr>
            </w:tcPrChange>
          </w:tcPr>
          <w:p w14:paraId="650C0AB2" w14:textId="2E93668B" w:rsidR="00C821DA" w:rsidRPr="008D7605" w:rsidRDefault="00F6480A">
            <w:pPr>
              <w:contextualSpacing w:val="0"/>
              <w:rPr>
                <w:rFonts w:ascii="Century Gothic" w:hAnsi="Century Gothic" w:cs="Times New Roman"/>
                <w:sz w:val="22"/>
                <w:szCs w:val="22"/>
              </w:rPr>
            </w:pPr>
            <w:r w:rsidRPr="008D7605">
              <w:rPr>
                <w:rFonts w:ascii="Century Gothic" w:eastAsia="Times New Roman" w:hAnsi="Century Gothic" w:cs="Times New Roman"/>
                <w:b/>
                <w:sz w:val="22"/>
                <w:szCs w:val="22"/>
              </w:rPr>
              <w:t>Unit Theme</w:t>
            </w:r>
            <w:r w:rsidR="00E94A2F">
              <w:rPr>
                <w:rFonts w:ascii="Century Gothic" w:eastAsia="Times New Roman" w:hAnsi="Century Gothic" w:cs="Times New Roman"/>
                <w:b/>
                <w:sz w:val="22"/>
                <w:szCs w:val="22"/>
              </w:rPr>
              <w:t>, Topic</w:t>
            </w:r>
            <w:r w:rsidRPr="008D7605">
              <w:rPr>
                <w:rFonts w:ascii="Century Gothic" w:eastAsia="Times New Roman" w:hAnsi="Century Gothic" w:cs="Times New Roman"/>
                <w:b/>
                <w:sz w:val="22"/>
                <w:szCs w:val="22"/>
              </w:rPr>
              <w:t xml:space="preserve"> and Question</w:t>
            </w:r>
          </w:p>
        </w:tc>
        <w:tc>
          <w:tcPr>
            <w:tcW w:w="11372" w:type="dxa"/>
            <w:gridSpan w:val="13"/>
            <w:vAlign w:val="center"/>
            <w:tcPrChange w:id="15" w:author="Owner" w:date="2017-07-12T14:05:00Z">
              <w:tcPr>
                <w:tcW w:w="11372" w:type="dxa"/>
                <w:gridSpan w:val="18"/>
                <w:vAlign w:val="center"/>
              </w:tcPr>
            </w:tcPrChange>
          </w:tcPr>
          <w:p w14:paraId="1A034607" w14:textId="12E9B6CE" w:rsidR="00C821DA" w:rsidRPr="008D7605" w:rsidRDefault="00F6480A">
            <w:pPr>
              <w:contextualSpacing w:val="0"/>
              <w:rPr>
                <w:rFonts w:ascii="Century Gothic" w:hAnsi="Century Gothic" w:cs="Times New Roman"/>
                <w:sz w:val="22"/>
                <w:szCs w:val="22"/>
              </w:rPr>
            </w:pPr>
            <w:bookmarkStart w:id="16" w:name="_gjdgxs" w:colFirst="0" w:colLast="0"/>
            <w:bookmarkEnd w:id="16"/>
            <w:r w:rsidRPr="008D7605">
              <w:rPr>
                <w:rFonts w:ascii="Century Gothic" w:eastAsia="Times New Roman" w:hAnsi="Century Gothic" w:cs="Times New Roman"/>
                <w:b/>
                <w:sz w:val="22"/>
                <w:szCs w:val="22"/>
              </w:rPr>
              <w:t xml:space="preserve">Contemporary Life: </w:t>
            </w:r>
            <w:r w:rsidR="000353B6">
              <w:rPr>
                <w:rFonts w:ascii="Century Gothic" w:eastAsia="Times New Roman" w:hAnsi="Century Gothic" w:cs="Times New Roman"/>
                <w:b/>
                <w:sz w:val="22"/>
                <w:szCs w:val="22"/>
              </w:rPr>
              <w:t xml:space="preserve">Animals. </w:t>
            </w:r>
            <w:r w:rsidRPr="008D7605">
              <w:rPr>
                <w:rFonts w:ascii="Century Gothic" w:eastAsia="Times New Roman" w:hAnsi="Century Gothic" w:cs="Times New Roman"/>
                <w:b/>
                <w:sz w:val="22"/>
                <w:szCs w:val="22"/>
              </w:rPr>
              <w:t>How do animals influence people’s lives?</w:t>
            </w:r>
          </w:p>
        </w:tc>
      </w:tr>
      <w:tr w:rsidR="00C821DA" w:rsidRPr="008D7605" w14:paraId="3E5FBE66" w14:textId="77777777" w:rsidTr="00560E26">
        <w:trPr>
          <w:trHeight w:val="420"/>
          <w:trPrChange w:id="17" w:author="Owner" w:date="2017-07-12T14:05:00Z">
            <w:trPr>
              <w:gridBefore w:val="1"/>
              <w:trHeight w:val="420"/>
            </w:trPr>
          </w:trPrChange>
        </w:trPr>
        <w:tc>
          <w:tcPr>
            <w:tcW w:w="3258" w:type="dxa"/>
            <w:shd w:val="clear" w:color="auto" w:fill="00B050"/>
            <w:vAlign w:val="center"/>
            <w:tcPrChange w:id="18" w:author="Owner" w:date="2017-07-12T14:05:00Z">
              <w:tcPr>
                <w:tcW w:w="3258" w:type="dxa"/>
                <w:gridSpan w:val="2"/>
                <w:shd w:val="clear" w:color="auto" w:fill="F2F2F2"/>
                <w:vAlign w:val="center"/>
              </w:tcPr>
            </w:tcPrChange>
          </w:tcPr>
          <w:p w14:paraId="0CD49015" w14:textId="77777777" w:rsidR="00C821DA" w:rsidRPr="008D7605" w:rsidRDefault="00F6480A">
            <w:pPr>
              <w:contextualSpacing w:val="0"/>
              <w:rPr>
                <w:rFonts w:ascii="Century Gothic" w:hAnsi="Century Gothic" w:cs="Times New Roman"/>
                <w:sz w:val="22"/>
                <w:szCs w:val="22"/>
              </w:rPr>
            </w:pPr>
            <w:r w:rsidRPr="008D7605">
              <w:rPr>
                <w:rFonts w:ascii="Century Gothic" w:eastAsia="Times New Roman" w:hAnsi="Century Gothic" w:cs="Times New Roman"/>
                <w:b/>
                <w:sz w:val="22"/>
                <w:szCs w:val="22"/>
              </w:rPr>
              <w:t>Daily topic:</w:t>
            </w:r>
          </w:p>
        </w:tc>
        <w:tc>
          <w:tcPr>
            <w:tcW w:w="11372" w:type="dxa"/>
            <w:gridSpan w:val="13"/>
            <w:vAlign w:val="center"/>
            <w:tcPrChange w:id="19" w:author="Owner" w:date="2017-07-12T14:05:00Z">
              <w:tcPr>
                <w:tcW w:w="11372" w:type="dxa"/>
                <w:gridSpan w:val="18"/>
                <w:vAlign w:val="center"/>
              </w:tcPr>
            </w:tcPrChange>
          </w:tcPr>
          <w:p w14:paraId="51A83E02" w14:textId="77777777" w:rsidR="00C821DA" w:rsidRPr="008D7605" w:rsidRDefault="00F6480A">
            <w:pPr>
              <w:contextualSpacing w:val="0"/>
              <w:rPr>
                <w:rFonts w:ascii="Century Gothic" w:hAnsi="Century Gothic" w:cs="Times New Roman"/>
                <w:sz w:val="22"/>
                <w:szCs w:val="22"/>
              </w:rPr>
            </w:pPr>
            <w:r w:rsidRPr="008D7605">
              <w:rPr>
                <w:rFonts w:ascii="Century Gothic" w:eastAsia="Gungsuh" w:hAnsi="Century Gothic" w:cs="Times New Roman"/>
                <w:sz w:val="22"/>
                <w:szCs w:val="22"/>
              </w:rPr>
              <w:t>What is your zodiac sign (</w:t>
            </w:r>
            <w:r w:rsidRPr="008D7605">
              <w:rPr>
                <w:rFonts w:ascii="Century Gothic" w:eastAsia="MS Mincho" w:hAnsi="Century Gothic" w:cs="MS Mincho"/>
                <w:sz w:val="22"/>
                <w:szCs w:val="22"/>
              </w:rPr>
              <w:t>你属</w:t>
            </w:r>
            <w:r w:rsidRPr="008D7605">
              <w:rPr>
                <w:rFonts w:ascii="Century Gothic" w:eastAsia="Gungsuh" w:hAnsi="Century Gothic" w:cs="Times New Roman"/>
                <w:sz w:val="22"/>
                <w:szCs w:val="22"/>
              </w:rPr>
              <w:t>什</w:t>
            </w:r>
            <w:r w:rsidRPr="008D7605">
              <w:rPr>
                <w:rFonts w:ascii="Century Gothic" w:eastAsia="MS Mincho" w:hAnsi="Century Gothic" w:cs="MS Mincho"/>
                <w:sz w:val="22"/>
                <w:szCs w:val="22"/>
              </w:rPr>
              <w:t>么</w:t>
            </w:r>
            <w:r w:rsidRPr="008D7605">
              <w:rPr>
                <w:rFonts w:ascii="Century Gothic" w:eastAsia="Gungsuh" w:hAnsi="Century Gothic" w:cs="Times New Roman"/>
                <w:sz w:val="22"/>
                <w:szCs w:val="22"/>
              </w:rPr>
              <w:t>？</w:t>
            </w:r>
            <w:r w:rsidRPr="008D7605">
              <w:rPr>
                <w:rFonts w:ascii="Century Gothic" w:eastAsia="Gungsuh" w:hAnsi="Century Gothic" w:cs="Times New Roman"/>
                <w:sz w:val="22"/>
                <w:szCs w:val="22"/>
              </w:rPr>
              <w:t>)</w:t>
            </w:r>
          </w:p>
        </w:tc>
      </w:tr>
      <w:tr w:rsidR="00C821DA" w:rsidRPr="008D7605" w14:paraId="655272C3" w14:textId="77777777" w:rsidTr="00560E26">
        <w:trPr>
          <w:trHeight w:val="420"/>
          <w:trPrChange w:id="20" w:author="Owner" w:date="2017-07-12T14:06:00Z">
            <w:trPr>
              <w:gridBefore w:val="1"/>
              <w:trHeight w:val="420"/>
            </w:trPr>
          </w:trPrChange>
        </w:trPr>
        <w:tc>
          <w:tcPr>
            <w:tcW w:w="3258" w:type="dxa"/>
            <w:shd w:val="clear" w:color="auto" w:fill="00B050"/>
            <w:vAlign w:val="center"/>
            <w:tcPrChange w:id="21" w:author="Owner" w:date="2017-07-12T14:06:00Z">
              <w:tcPr>
                <w:tcW w:w="3258" w:type="dxa"/>
                <w:gridSpan w:val="2"/>
                <w:shd w:val="clear" w:color="auto" w:fill="F2F2F2"/>
                <w:vAlign w:val="center"/>
              </w:tcPr>
            </w:tcPrChange>
          </w:tcPr>
          <w:p w14:paraId="7A182991" w14:textId="77777777" w:rsidR="00C821DA" w:rsidRPr="008D7605" w:rsidRDefault="00F6480A">
            <w:pPr>
              <w:contextualSpacing w:val="0"/>
              <w:jc w:val="center"/>
              <w:rPr>
                <w:rFonts w:ascii="Century Gothic" w:hAnsi="Century Gothic" w:cs="Times New Roman"/>
                <w:sz w:val="22"/>
                <w:szCs w:val="22"/>
              </w:rPr>
            </w:pPr>
            <w:r w:rsidRPr="008D7605">
              <w:rPr>
                <w:rFonts w:ascii="Century Gothic" w:eastAsia="Times New Roman" w:hAnsi="Century Gothic" w:cs="Times New Roman"/>
                <w:b/>
                <w:sz w:val="22"/>
                <w:szCs w:val="22"/>
              </w:rPr>
              <w:t>STANDARDS</w:t>
            </w:r>
          </w:p>
        </w:tc>
        <w:tc>
          <w:tcPr>
            <w:tcW w:w="11372" w:type="dxa"/>
            <w:gridSpan w:val="13"/>
            <w:shd w:val="clear" w:color="auto" w:fill="00B050"/>
            <w:vAlign w:val="center"/>
            <w:tcPrChange w:id="22" w:author="Owner" w:date="2017-07-12T14:06:00Z">
              <w:tcPr>
                <w:tcW w:w="11372" w:type="dxa"/>
                <w:gridSpan w:val="18"/>
                <w:shd w:val="clear" w:color="auto" w:fill="F2F2F2"/>
                <w:vAlign w:val="center"/>
              </w:tcPr>
            </w:tcPrChange>
          </w:tcPr>
          <w:p w14:paraId="0BFF89B4" w14:textId="77777777" w:rsidR="00C821DA" w:rsidRPr="008D7605" w:rsidRDefault="00F6480A">
            <w:pPr>
              <w:contextualSpacing w:val="0"/>
              <w:jc w:val="center"/>
              <w:rPr>
                <w:rFonts w:ascii="Century Gothic" w:hAnsi="Century Gothic" w:cs="Times New Roman"/>
                <w:sz w:val="22"/>
                <w:szCs w:val="22"/>
              </w:rPr>
            </w:pPr>
            <w:r w:rsidRPr="008D7605">
              <w:rPr>
                <w:rFonts w:ascii="Century Gothic" w:eastAsia="Times New Roman" w:hAnsi="Century Gothic" w:cs="Times New Roman"/>
                <w:b/>
                <w:sz w:val="22"/>
                <w:szCs w:val="22"/>
              </w:rPr>
              <w:t>LESSON OBJECTIVES</w:t>
            </w:r>
          </w:p>
        </w:tc>
      </w:tr>
      <w:tr w:rsidR="005847F0" w:rsidRPr="008D7605" w14:paraId="55B7F58D" w14:textId="77777777" w:rsidTr="00560E26">
        <w:trPr>
          <w:trHeight w:val="520"/>
        </w:trPr>
        <w:tc>
          <w:tcPr>
            <w:tcW w:w="3258" w:type="dxa"/>
            <w:vMerge w:val="restart"/>
            <w:shd w:val="clear" w:color="auto" w:fill="FFFFFF"/>
            <w:vAlign w:val="center"/>
          </w:tcPr>
          <w:p w14:paraId="2709A1C5" w14:textId="77777777" w:rsidR="005847F0" w:rsidRPr="008D7605" w:rsidRDefault="005847F0" w:rsidP="005847F0">
            <w:pPr>
              <w:contextualSpacing w:val="0"/>
              <w:jc w:val="center"/>
              <w:rPr>
                <w:rFonts w:ascii="Century Gothic" w:hAnsi="Century Gothic" w:cs="Times New Roman"/>
                <w:sz w:val="22"/>
                <w:szCs w:val="22"/>
              </w:rPr>
            </w:pPr>
            <w:r w:rsidRPr="008D7605">
              <w:rPr>
                <w:rFonts w:ascii="Century Gothic" w:eastAsia="Times New Roman" w:hAnsi="Century Gothic" w:cs="Times New Roman"/>
                <w:sz w:val="22"/>
                <w:szCs w:val="22"/>
              </w:rPr>
              <w:t>What are the communicative and cultural objectives for the lesson?</w:t>
            </w:r>
          </w:p>
        </w:tc>
        <w:tc>
          <w:tcPr>
            <w:tcW w:w="2070" w:type="dxa"/>
            <w:shd w:val="clear" w:color="auto" w:fill="00B050"/>
            <w:vAlign w:val="center"/>
          </w:tcPr>
          <w:p w14:paraId="378FD0DE" w14:textId="77777777" w:rsidR="005847F0" w:rsidRPr="008D7605" w:rsidRDefault="005847F0" w:rsidP="005847F0">
            <w:pPr>
              <w:spacing w:after="120"/>
              <w:contextualSpacing w:val="0"/>
              <w:jc w:val="center"/>
              <w:rPr>
                <w:rFonts w:ascii="Century Gothic" w:hAnsi="Century Gothic" w:cs="Times New Roman"/>
                <w:sz w:val="22"/>
                <w:szCs w:val="22"/>
              </w:rPr>
            </w:pPr>
            <w:r w:rsidRPr="008D7605">
              <w:rPr>
                <w:rFonts w:ascii="Century Gothic" w:eastAsia="Times New Roman" w:hAnsi="Century Gothic" w:cs="Times New Roman"/>
                <w:b/>
                <w:sz w:val="22"/>
                <w:szCs w:val="22"/>
              </w:rPr>
              <w:t>Communication</w:t>
            </w:r>
          </w:p>
          <w:p w14:paraId="234CA75F" w14:textId="77777777" w:rsidR="005847F0" w:rsidRPr="008D7605" w:rsidRDefault="005847F0" w:rsidP="005847F0">
            <w:pPr>
              <w:spacing w:after="120"/>
              <w:contextualSpacing w:val="0"/>
              <w:jc w:val="center"/>
              <w:rPr>
                <w:rFonts w:ascii="Century Gothic" w:hAnsi="Century Gothic" w:cs="Times New Roman"/>
                <w:sz w:val="22"/>
                <w:szCs w:val="22"/>
              </w:rPr>
            </w:pPr>
            <w:r w:rsidRPr="008D7605">
              <w:rPr>
                <w:rFonts w:ascii="Century Gothic" w:eastAsia="Times New Roman" w:hAnsi="Century Gothic" w:cs="Times New Roman"/>
                <w:i/>
                <w:sz w:val="22"/>
                <w:szCs w:val="22"/>
              </w:rPr>
              <w:t>and</w:t>
            </w:r>
          </w:p>
          <w:p w14:paraId="4EBDAF5E" w14:textId="77777777" w:rsidR="005847F0" w:rsidRPr="008D7605" w:rsidRDefault="005847F0" w:rsidP="005847F0">
            <w:pPr>
              <w:contextualSpacing w:val="0"/>
              <w:jc w:val="center"/>
              <w:rPr>
                <w:rFonts w:ascii="Century Gothic" w:hAnsi="Century Gothic" w:cs="Times New Roman"/>
                <w:sz w:val="22"/>
                <w:szCs w:val="22"/>
              </w:rPr>
            </w:pPr>
            <w:r w:rsidRPr="008D7605">
              <w:rPr>
                <w:rFonts w:ascii="Century Gothic" w:eastAsia="Times New Roman" w:hAnsi="Century Gothic" w:cs="Times New Roman"/>
                <w:b/>
                <w:sz w:val="22"/>
                <w:szCs w:val="22"/>
              </w:rPr>
              <w:t>Cultures</w:t>
            </w:r>
          </w:p>
        </w:tc>
        <w:tc>
          <w:tcPr>
            <w:tcW w:w="2250" w:type="dxa"/>
            <w:gridSpan w:val="2"/>
            <w:shd w:val="clear" w:color="auto" w:fill="FFFFFF"/>
          </w:tcPr>
          <w:p w14:paraId="5DFD8A67" w14:textId="7C85F9DC" w:rsidR="005847F0" w:rsidRPr="008D7605" w:rsidRDefault="005847F0" w:rsidP="005847F0">
            <w:pPr>
              <w:contextualSpacing w:val="0"/>
              <w:jc w:val="center"/>
              <w:rPr>
                <w:rFonts w:ascii="Century Gothic" w:hAnsi="Century Gothic" w:cs="Times New Roman"/>
                <w:sz w:val="22"/>
                <w:szCs w:val="22"/>
              </w:rPr>
            </w:pPr>
            <w:r>
              <w:rPr>
                <w:rFonts w:ascii="Century Gothic" w:eastAsia="Cambria" w:hAnsi="Century Gothic"/>
                <w:i/>
                <w:sz w:val="22"/>
                <w:szCs w:val="22"/>
              </w:rPr>
              <w:t>Which modes of communication will be addressed?</w:t>
            </w:r>
          </w:p>
        </w:tc>
        <w:tc>
          <w:tcPr>
            <w:tcW w:w="7052" w:type="dxa"/>
            <w:gridSpan w:val="10"/>
            <w:vMerge w:val="restart"/>
            <w:shd w:val="clear" w:color="auto" w:fill="FFFFFF"/>
          </w:tcPr>
          <w:p w14:paraId="62B388C7" w14:textId="6D616848" w:rsidR="005847F0" w:rsidRDefault="005847F0" w:rsidP="005847F0">
            <w:pPr>
              <w:contextualSpacing w:val="0"/>
              <w:rPr>
                <w:ins w:id="23" w:author="Owner" w:date="2017-07-12T13:30:00Z"/>
                <w:rFonts w:ascii="Century Gothic" w:eastAsia="Times New Roman" w:hAnsi="Century Gothic" w:cs="Times New Roman"/>
                <w:b/>
                <w:sz w:val="22"/>
                <w:szCs w:val="22"/>
              </w:rPr>
            </w:pPr>
            <w:r w:rsidRPr="008D7605">
              <w:rPr>
                <w:rFonts w:ascii="Century Gothic" w:eastAsia="Times New Roman" w:hAnsi="Century Gothic" w:cs="Times New Roman"/>
                <w:b/>
                <w:sz w:val="22"/>
                <w:szCs w:val="22"/>
              </w:rPr>
              <w:t xml:space="preserve">Learners can: </w:t>
            </w:r>
          </w:p>
          <w:p w14:paraId="4CEA809A" w14:textId="77777777" w:rsidR="00531074" w:rsidRPr="008D7605" w:rsidRDefault="00531074" w:rsidP="005847F0">
            <w:pPr>
              <w:contextualSpacing w:val="0"/>
              <w:rPr>
                <w:rFonts w:ascii="Century Gothic" w:hAnsi="Century Gothic" w:cs="Times New Roman"/>
                <w:sz w:val="22"/>
                <w:szCs w:val="22"/>
              </w:rPr>
            </w:pPr>
          </w:p>
          <w:p w14:paraId="1C9321B2" w14:textId="584DDFEC" w:rsidR="005847F0" w:rsidRPr="008D7605" w:rsidRDefault="005847F0" w:rsidP="005847F0">
            <w:pPr>
              <w:pStyle w:val="ListParagraph"/>
              <w:numPr>
                <w:ilvl w:val="0"/>
                <w:numId w:val="2"/>
              </w:numPr>
              <w:rPr>
                <w:rFonts w:ascii="Century Gothic" w:hAnsi="Century Gothic" w:cs="Times New Roman"/>
                <w:sz w:val="22"/>
                <w:szCs w:val="22"/>
              </w:rPr>
            </w:pPr>
            <w:r w:rsidRPr="008D7605">
              <w:rPr>
                <w:rFonts w:ascii="Century Gothic" w:eastAsia="Times New Roman" w:hAnsi="Century Gothic" w:cs="Times New Roman"/>
                <w:sz w:val="22"/>
                <w:szCs w:val="22"/>
              </w:rPr>
              <w:t>Identify the</w:t>
            </w:r>
            <w:r w:rsidR="00DD47B9">
              <w:rPr>
                <w:rFonts w:ascii="Century Gothic" w:eastAsia="Times New Roman" w:hAnsi="Century Gothic" w:cs="Times New Roman"/>
                <w:sz w:val="22"/>
                <w:szCs w:val="22"/>
              </w:rPr>
              <w:t xml:space="preserve"> animals in the Chinese Zodiac</w:t>
            </w:r>
          </w:p>
          <w:p w14:paraId="5380769D" w14:textId="1399094D" w:rsidR="005847F0" w:rsidRPr="008D7605" w:rsidRDefault="005847F0" w:rsidP="005847F0">
            <w:pPr>
              <w:pStyle w:val="ListParagraph"/>
              <w:numPr>
                <w:ilvl w:val="0"/>
                <w:numId w:val="2"/>
              </w:numPr>
              <w:rPr>
                <w:rFonts w:ascii="Century Gothic" w:hAnsi="Century Gothic" w:cs="Times New Roman"/>
                <w:sz w:val="22"/>
                <w:szCs w:val="22"/>
              </w:rPr>
            </w:pPr>
            <w:r w:rsidRPr="008D7605">
              <w:rPr>
                <w:rFonts w:ascii="Century Gothic" w:eastAsia="Times New Roman" w:hAnsi="Century Gothic" w:cs="Times New Roman"/>
                <w:sz w:val="22"/>
                <w:szCs w:val="22"/>
              </w:rPr>
              <w:t>Compare a Chi</w:t>
            </w:r>
            <w:r w:rsidR="00DD47B9">
              <w:rPr>
                <w:rFonts w:ascii="Century Gothic" w:eastAsia="Times New Roman" w:hAnsi="Century Gothic" w:cs="Times New Roman"/>
                <w:sz w:val="22"/>
                <w:szCs w:val="22"/>
              </w:rPr>
              <w:t xml:space="preserve">nese </w:t>
            </w:r>
            <w:r w:rsidR="002A473D">
              <w:rPr>
                <w:rFonts w:ascii="Century Gothic" w:eastAsia="Times New Roman" w:hAnsi="Century Gothic" w:cs="Times New Roman"/>
                <w:sz w:val="22"/>
                <w:szCs w:val="22"/>
              </w:rPr>
              <w:t xml:space="preserve">Zodiac </w:t>
            </w:r>
            <w:r w:rsidR="00DD47B9">
              <w:rPr>
                <w:rFonts w:ascii="Century Gothic" w:eastAsia="Times New Roman" w:hAnsi="Century Gothic" w:cs="Times New Roman"/>
                <w:sz w:val="22"/>
                <w:szCs w:val="22"/>
              </w:rPr>
              <w:t>to a Western zodiac</w:t>
            </w:r>
          </w:p>
          <w:p w14:paraId="025353C9" w14:textId="0DF6A0F9" w:rsidR="005847F0" w:rsidRPr="008D7605" w:rsidRDefault="005847F0" w:rsidP="005847F0">
            <w:pPr>
              <w:pStyle w:val="ListParagraph"/>
              <w:numPr>
                <w:ilvl w:val="0"/>
                <w:numId w:val="2"/>
              </w:numPr>
              <w:rPr>
                <w:rFonts w:ascii="Century Gothic" w:hAnsi="Century Gothic" w:cs="Times New Roman"/>
                <w:sz w:val="22"/>
                <w:szCs w:val="22"/>
              </w:rPr>
            </w:pPr>
            <w:r w:rsidRPr="008D7605">
              <w:rPr>
                <w:rFonts w:ascii="Century Gothic" w:eastAsia="Times New Roman" w:hAnsi="Century Gothic" w:cs="Times New Roman"/>
                <w:sz w:val="22"/>
                <w:szCs w:val="22"/>
              </w:rPr>
              <w:t>Ask and answer questions a</w:t>
            </w:r>
            <w:r w:rsidR="00DD47B9">
              <w:rPr>
                <w:rFonts w:ascii="Century Gothic" w:eastAsia="Times New Roman" w:hAnsi="Century Gothic" w:cs="Times New Roman"/>
                <w:sz w:val="22"/>
                <w:szCs w:val="22"/>
              </w:rPr>
              <w:t>bout their Chinese zodiac signs</w:t>
            </w:r>
          </w:p>
          <w:p w14:paraId="51C1E4F7" w14:textId="53BC778E" w:rsidR="005847F0" w:rsidRPr="008D7605" w:rsidRDefault="005847F0" w:rsidP="005847F0">
            <w:pPr>
              <w:pStyle w:val="ListParagraph"/>
              <w:numPr>
                <w:ilvl w:val="0"/>
                <w:numId w:val="2"/>
              </w:numPr>
              <w:rPr>
                <w:rFonts w:ascii="Century Gothic" w:hAnsi="Century Gothic" w:cs="Times New Roman"/>
                <w:sz w:val="22"/>
                <w:szCs w:val="22"/>
              </w:rPr>
            </w:pPr>
            <w:r w:rsidRPr="008D7605">
              <w:rPr>
                <w:rFonts w:ascii="Century Gothic" w:eastAsia="Times New Roman" w:hAnsi="Century Gothic" w:cs="Times New Roman"/>
                <w:sz w:val="22"/>
                <w:szCs w:val="22"/>
              </w:rPr>
              <w:t>Draw and tell the anima</w:t>
            </w:r>
            <w:r w:rsidR="00DD47B9">
              <w:rPr>
                <w:rFonts w:ascii="Century Gothic" w:eastAsia="Times New Roman" w:hAnsi="Century Gothic" w:cs="Times New Roman"/>
                <w:sz w:val="22"/>
                <w:szCs w:val="22"/>
              </w:rPr>
              <w:t>l zodiac signs for their family</w:t>
            </w:r>
          </w:p>
          <w:p w14:paraId="1679B240" w14:textId="77777777" w:rsidR="005847F0" w:rsidRPr="008D7605" w:rsidRDefault="005847F0" w:rsidP="005847F0">
            <w:pPr>
              <w:contextualSpacing w:val="0"/>
              <w:rPr>
                <w:rFonts w:ascii="Century Gothic" w:hAnsi="Century Gothic" w:cs="Times New Roman"/>
                <w:sz w:val="22"/>
                <w:szCs w:val="22"/>
              </w:rPr>
            </w:pPr>
          </w:p>
        </w:tc>
      </w:tr>
      <w:tr w:rsidR="005847F0" w:rsidRPr="008D7605" w14:paraId="2827501C" w14:textId="77777777" w:rsidTr="00560E26">
        <w:trPr>
          <w:trHeight w:val="180"/>
        </w:trPr>
        <w:tc>
          <w:tcPr>
            <w:tcW w:w="3258" w:type="dxa"/>
            <w:vMerge/>
            <w:shd w:val="clear" w:color="auto" w:fill="FFFFFF"/>
            <w:vAlign w:val="center"/>
          </w:tcPr>
          <w:p w14:paraId="0D53F3D3" w14:textId="77777777" w:rsidR="005847F0" w:rsidRPr="008D7605" w:rsidRDefault="005847F0" w:rsidP="005847F0">
            <w:pPr>
              <w:spacing w:line="276" w:lineRule="auto"/>
              <w:contextualSpacing w:val="0"/>
              <w:rPr>
                <w:rFonts w:ascii="Century Gothic" w:hAnsi="Century Gothic" w:cs="Times New Roman"/>
                <w:sz w:val="22"/>
                <w:szCs w:val="22"/>
              </w:rPr>
            </w:pPr>
          </w:p>
        </w:tc>
        <w:tc>
          <w:tcPr>
            <w:tcW w:w="2070" w:type="dxa"/>
            <w:shd w:val="clear" w:color="auto" w:fill="00B050"/>
            <w:vAlign w:val="center"/>
          </w:tcPr>
          <w:p w14:paraId="68BD91B5" w14:textId="77777777" w:rsidR="005847F0" w:rsidRPr="008D7605" w:rsidRDefault="005847F0" w:rsidP="005847F0">
            <w:pPr>
              <w:contextualSpacing w:val="0"/>
              <w:jc w:val="center"/>
              <w:rPr>
                <w:rFonts w:ascii="Century Gothic" w:hAnsi="Century Gothic" w:cs="Times New Roman"/>
                <w:sz w:val="22"/>
                <w:szCs w:val="22"/>
              </w:rPr>
            </w:pPr>
          </w:p>
          <w:p w14:paraId="4B8BC577" w14:textId="77777777" w:rsidR="005847F0" w:rsidRPr="008D7605" w:rsidRDefault="005847F0" w:rsidP="005847F0">
            <w:pPr>
              <w:spacing w:after="120"/>
              <w:contextualSpacing w:val="0"/>
              <w:jc w:val="center"/>
              <w:rPr>
                <w:rFonts w:ascii="Century Gothic" w:hAnsi="Century Gothic" w:cs="Times New Roman"/>
                <w:sz w:val="22"/>
                <w:szCs w:val="22"/>
              </w:rPr>
            </w:pPr>
          </w:p>
        </w:tc>
        <w:tc>
          <w:tcPr>
            <w:tcW w:w="2250" w:type="dxa"/>
            <w:gridSpan w:val="2"/>
            <w:shd w:val="clear" w:color="auto" w:fill="FFFFFF"/>
          </w:tcPr>
          <w:p w14:paraId="4C23319C" w14:textId="41698415" w:rsidR="005847F0" w:rsidRPr="005847F0" w:rsidRDefault="005847F0" w:rsidP="005847F0">
            <w:pPr>
              <w:pStyle w:val="ListParagraph"/>
              <w:numPr>
                <w:ilvl w:val="0"/>
                <w:numId w:val="4"/>
              </w:numPr>
              <w:rPr>
                <w:rFonts w:ascii="Century Gothic" w:hAnsi="Century Gothic" w:cs="Times New Roman"/>
                <w:sz w:val="22"/>
                <w:szCs w:val="22"/>
              </w:rPr>
            </w:pPr>
            <w:r w:rsidRPr="005847F0">
              <w:rPr>
                <w:rFonts w:ascii="Century Gothic" w:hAnsi="Century Gothic"/>
                <w:sz w:val="22"/>
                <w:szCs w:val="22"/>
              </w:rPr>
              <w:t>Interpersonal</w:t>
            </w:r>
          </w:p>
        </w:tc>
        <w:tc>
          <w:tcPr>
            <w:tcW w:w="7052" w:type="dxa"/>
            <w:gridSpan w:val="10"/>
            <w:vMerge/>
            <w:shd w:val="clear" w:color="auto" w:fill="FFFFFF"/>
          </w:tcPr>
          <w:p w14:paraId="7D32FD2B" w14:textId="77777777" w:rsidR="005847F0" w:rsidRPr="008D7605" w:rsidRDefault="005847F0" w:rsidP="005847F0">
            <w:pPr>
              <w:contextualSpacing w:val="0"/>
              <w:rPr>
                <w:rFonts w:ascii="Century Gothic" w:hAnsi="Century Gothic" w:cs="Times New Roman"/>
                <w:sz w:val="22"/>
                <w:szCs w:val="22"/>
              </w:rPr>
            </w:pPr>
          </w:p>
        </w:tc>
      </w:tr>
      <w:tr w:rsidR="005847F0" w:rsidRPr="008D7605" w14:paraId="247E00C4" w14:textId="77777777" w:rsidTr="00560E26">
        <w:trPr>
          <w:trHeight w:val="180"/>
        </w:trPr>
        <w:tc>
          <w:tcPr>
            <w:tcW w:w="3258" w:type="dxa"/>
            <w:vMerge/>
            <w:shd w:val="clear" w:color="auto" w:fill="FFFFFF"/>
            <w:vAlign w:val="center"/>
          </w:tcPr>
          <w:p w14:paraId="073914D2" w14:textId="77777777" w:rsidR="005847F0" w:rsidRPr="008D7605" w:rsidRDefault="005847F0" w:rsidP="005847F0">
            <w:pPr>
              <w:spacing w:line="276" w:lineRule="auto"/>
              <w:contextualSpacing w:val="0"/>
              <w:rPr>
                <w:rFonts w:ascii="Century Gothic" w:hAnsi="Century Gothic" w:cs="Times New Roman"/>
                <w:sz w:val="22"/>
                <w:szCs w:val="22"/>
              </w:rPr>
            </w:pPr>
          </w:p>
        </w:tc>
        <w:tc>
          <w:tcPr>
            <w:tcW w:w="2070" w:type="dxa"/>
            <w:shd w:val="clear" w:color="auto" w:fill="00B050"/>
            <w:vAlign w:val="center"/>
          </w:tcPr>
          <w:p w14:paraId="33E07D2E" w14:textId="77777777" w:rsidR="005847F0" w:rsidRPr="008D7605" w:rsidRDefault="005847F0" w:rsidP="005847F0">
            <w:pPr>
              <w:contextualSpacing w:val="0"/>
              <w:jc w:val="center"/>
              <w:rPr>
                <w:rFonts w:ascii="Century Gothic" w:hAnsi="Century Gothic" w:cs="Times New Roman"/>
                <w:sz w:val="22"/>
                <w:szCs w:val="22"/>
              </w:rPr>
            </w:pPr>
          </w:p>
          <w:p w14:paraId="462F0CBA" w14:textId="77777777" w:rsidR="005847F0" w:rsidRPr="008D7605" w:rsidRDefault="005847F0" w:rsidP="005847F0">
            <w:pPr>
              <w:spacing w:after="120"/>
              <w:contextualSpacing w:val="0"/>
              <w:jc w:val="center"/>
              <w:rPr>
                <w:rFonts w:ascii="Century Gothic" w:hAnsi="Century Gothic" w:cs="Times New Roman"/>
                <w:sz w:val="22"/>
                <w:szCs w:val="22"/>
              </w:rPr>
            </w:pPr>
          </w:p>
        </w:tc>
        <w:tc>
          <w:tcPr>
            <w:tcW w:w="2250" w:type="dxa"/>
            <w:gridSpan w:val="2"/>
            <w:shd w:val="clear" w:color="auto" w:fill="FFFFFF"/>
          </w:tcPr>
          <w:p w14:paraId="16080C32" w14:textId="0B8891A0" w:rsidR="005847F0" w:rsidRPr="005847F0" w:rsidRDefault="005847F0" w:rsidP="005847F0">
            <w:pPr>
              <w:pStyle w:val="ListParagraph"/>
              <w:numPr>
                <w:ilvl w:val="0"/>
                <w:numId w:val="4"/>
              </w:numPr>
              <w:rPr>
                <w:rFonts w:ascii="Century Gothic" w:hAnsi="Century Gothic" w:cs="Times New Roman"/>
                <w:sz w:val="22"/>
                <w:szCs w:val="22"/>
              </w:rPr>
            </w:pPr>
            <w:r w:rsidRPr="005847F0">
              <w:rPr>
                <w:rFonts w:ascii="Century Gothic" w:hAnsi="Century Gothic"/>
                <w:sz w:val="22"/>
                <w:szCs w:val="22"/>
              </w:rPr>
              <w:t>Interpretive</w:t>
            </w:r>
          </w:p>
        </w:tc>
        <w:tc>
          <w:tcPr>
            <w:tcW w:w="7052" w:type="dxa"/>
            <w:gridSpan w:val="10"/>
            <w:vMerge/>
            <w:shd w:val="clear" w:color="auto" w:fill="FFFFFF"/>
          </w:tcPr>
          <w:p w14:paraId="4DC89EB9" w14:textId="77777777" w:rsidR="005847F0" w:rsidRPr="008D7605" w:rsidRDefault="005847F0" w:rsidP="005847F0">
            <w:pPr>
              <w:contextualSpacing w:val="0"/>
              <w:rPr>
                <w:rFonts w:ascii="Century Gothic" w:hAnsi="Century Gothic" w:cs="Times New Roman"/>
                <w:sz w:val="22"/>
                <w:szCs w:val="22"/>
              </w:rPr>
            </w:pPr>
          </w:p>
        </w:tc>
      </w:tr>
      <w:tr w:rsidR="005847F0" w:rsidRPr="008D7605" w14:paraId="0F0F6A54" w14:textId="77777777" w:rsidTr="00560E26">
        <w:trPr>
          <w:trHeight w:val="180"/>
          <w:trPrChange w:id="24" w:author="Owner" w:date="2017-07-12T14:06:00Z">
            <w:trPr>
              <w:gridBefore w:val="1"/>
              <w:trHeight w:val="180"/>
            </w:trPr>
          </w:trPrChange>
        </w:trPr>
        <w:tc>
          <w:tcPr>
            <w:tcW w:w="3258" w:type="dxa"/>
            <w:vMerge/>
            <w:shd w:val="clear" w:color="auto" w:fill="FFFFFF"/>
            <w:vAlign w:val="center"/>
            <w:tcPrChange w:id="25" w:author="Owner" w:date="2017-07-12T14:06:00Z">
              <w:tcPr>
                <w:tcW w:w="3258" w:type="dxa"/>
                <w:gridSpan w:val="2"/>
                <w:vMerge/>
                <w:shd w:val="clear" w:color="auto" w:fill="FFFFFF"/>
                <w:vAlign w:val="center"/>
              </w:tcPr>
            </w:tcPrChange>
          </w:tcPr>
          <w:p w14:paraId="10F025B7" w14:textId="77777777" w:rsidR="005847F0" w:rsidRPr="008D7605" w:rsidRDefault="005847F0" w:rsidP="005847F0">
            <w:pPr>
              <w:spacing w:line="276" w:lineRule="auto"/>
              <w:contextualSpacing w:val="0"/>
              <w:rPr>
                <w:rFonts w:ascii="Century Gothic" w:hAnsi="Century Gothic" w:cs="Times New Roman"/>
                <w:sz w:val="22"/>
                <w:szCs w:val="22"/>
              </w:rPr>
            </w:pPr>
          </w:p>
        </w:tc>
        <w:tc>
          <w:tcPr>
            <w:tcW w:w="2070" w:type="dxa"/>
            <w:shd w:val="clear" w:color="auto" w:fill="00B050"/>
            <w:vAlign w:val="center"/>
            <w:tcPrChange w:id="26" w:author="Owner" w:date="2017-07-12T14:06:00Z">
              <w:tcPr>
                <w:tcW w:w="2070" w:type="dxa"/>
                <w:gridSpan w:val="2"/>
                <w:shd w:val="clear" w:color="auto" w:fill="F2F2F2"/>
                <w:vAlign w:val="center"/>
              </w:tcPr>
            </w:tcPrChange>
          </w:tcPr>
          <w:p w14:paraId="67E38E08" w14:textId="77777777" w:rsidR="005847F0" w:rsidRPr="008D7605" w:rsidRDefault="005847F0" w:rsidP="005847F0">
            <w:pPr>
              <w:contextualSpacing w:val="0"/>
              <w:jc w:val="center"/>
              <w:rPr>
                <w:rFonts w:ascii="Century Gothic" w:hAnsi="Century Gothic" w:cs="Times New Roman"/>
                <w:sz w:val="22"/>
                <w:szCs w:val="22"/>
              </w:rPr>
            </w:pPr>
          </w:p>
          <w:p w14:paraId="1FCCBDB9" w14:textId="77777777" w:rsidR="005847F0" w:rsidRPr="008D7605" w:rsidRDefault="005847F0" w:rsidP="005847F0">
            <w:pPr>
              <w:spacing w:after="120"/>
              <w:contextualSpacing w:val="0"/>
              <w:jc w:val="center"/>
              <w:rPr>
                <w:rFonts w:ascii="Century Gothic" w:hAnsi="Century Gothic" w:cs="Times New Roman"/>
                <w:sz w:val="22"/>
                <w:szCs w:val="22"/>
              </w:rPr>
            </w:pPr>
          </w:p>
        </w:tc>
        <w:tc>
          <w:tcPr>
            <w:tcW w:w="2250" w:type="dxa"/>
            <w:gridSpan w:val="2"/>
            <w:shd w:val="clear" w:color="auto" w:fill="FFFFFF"/>
            <w:tcPrChange w:id="27" w:author="Owner" w:date="2017-07-12T14:06:00Z">
              <w:tcPr>
                <w:tcW w:w="2250" w:type="dxa"/>
                <w:gridSpan w:val="3"/>
                <w:shd w:val="clear" w:color="auto" w:fill="FFFFFF"/>
              </w:tcPr>
            </w:tcPrChange>
          </w:tcPr>
          <w:p w14:paraId="0C971C81" w14:textId="7B909EEA" w:rsidR="005847F0" w:rsidRPr="005847F0" w:rsidRDefault="005847F0" w:rsidP="005847F0">
            <w:pPr>
              <w:pStyle w:val="ListParagraph"/>
              <w:numPr>
                <w:ilvl w:val="0"/>
                <w:numId w:val="4"/>
              </w:numPr>
              <w:rPr>
                <w:rFonts w:ascii="Century Gothic" w:hAnsi="Century Gothic" w:cs="Times New Roman"/>
                <w:sz w:val="22"/>
                <w:szCs w:val="22"/>
              </w:rPr>
            </w:pPr>
            <w:r w:rsidRPr="005847F0">
              <w:rPr>
                <w:rFonts w:ascii="Century Gothic" w:hAnsi="Century Gothic"/>
                <w:sz w:val="22"/>
                <w:szCs w:val="22"/>
              </w:rPr>
              <w:t>Presentational</w:t>
            </w:r>
          </w:p>
        </w:tc>
        <w:tc>
          <w:tcPr>
            <w:tcW w:w="7052" w:type="dxa"/>
            <w:gridSpan w:val="10"/>
            <w:vMerge/>
            <w:shd w:val="clear" w:color="auto" w:fill="FFFFFF"/>
            <w:tcPrChange w:id="28" w:author="Owner" w:date="2017-07-12T14:06:00Z">
              <w:tcPr>
                <w:tcW w:w="7052" w:type="dxa"/>
                <w:gridSpan w:val="13"/>
                <w:vMerge/>
                <w:shd w:val="clear" w:color="auto" w:fill="FFFFFF"/>
              </w:tcPr>
            </w:tcPrChange>
          </w:tcPr>
          <w:p w14:paraId="1C2D407B" w14:textId="77777777" w:rsidR="005847F0" w:rsidRPr="008D7605" w:rsidRDefault="005847F0" w:rsidP="005847F0">
            <w:pPr>
              <w:contextualSpacing w:val="0"/>
              <w:rPr>
                <w:rFonts w:ascii="Century Gothic" w:hAnsi="Century Gothic" w:cs="Times New Roman"/>
                <w:sz w:val="22"/>
                <w:szCs w:val="22"/>
              </w:rPr>
            </w:pPr>
          </w:p>
        </w:tc>
      </w:tr>
      <w:tr w:rsidR="00C821DA" w:rsidRPr="008D7605" w14:paraId="0F1884C5" w14:textId="77777777" w:rsidTr="00560E26">
        <w:trPr>
          <w:trHeight w:val="420"/>
          <w:trPrChange w:id="29" w:author="Owner" w:date="2017-07-12T14:06:00Z">
            <w:trPr>
              <w:gridBefore w:val="1"/>
              <w:trHeight w:val="420"/>
            </w:trPr>
          </w:trPrChange>
        </w:trPr>
        <w:tc>
          <w:tcPr>
            <w:tcW w:w="3258" w:type="dxa"/>
            <w:vMerge w:val="restart"/>
            <w:vAlign w:val="center"/>
            <w:tcPrChange w:id="30" w:author="Owner" w:date="2017-07-12T14:06:00Z">
              <w:tcPr>
                <w:tcW w:w="3258" w:type="dxa"/>
                <w:gridSpan w:val="2"/>
                <w:vMerge w:val="restart"/>
                <w:vAlign w:val="center"/>
              </w:tcPr>
            </w:tcPrChange>
          </w:tcPr>
          <w:p w14:paraId="01F2FA27" w14:textId="67D1ABD9" w:rsidR="00C821DA" w:rsidRPr="008D7605" w:rsidRDefault="00F6480A" w:rsidP="00E94A2F">
            <w:pPr>
              <w:contextualSpacing w:val="0"/>
              <w:rPr>
                <w:rFonts w:ascii="Century Gothic" w:hAnsi="Century Gothic" w:cs="Times New Roman"/>
                <w:sz w:val="22"/>
                <w:szCs w:val="22"/>
              </w:rPr>
            </w:pPr>
            <w:r w:rsidRPr="008D7605">
              <w:rPr>
                <w:rFonts w:ascii="Century Gothic" w:eastAsia="Times New Roman" w:hAnsi="Century Gothic" w:cs="Times New Roman"/>
                <w:b/>
                <w:sz w:val="22"/>
                <w:szCs w:val="22"/>
              </w:rPr>
              <w:t>If applicable,</w:t>
            </w:r>
            <w:r w:rsidRPr="008D7605">
              <w:rPr>
                <w:rFonts w:ascii="Century Gothic" w:eastAsia="Times New Roman" w:hAnsi="Century Gothic" w:cs="Times New Roman"/>
                <w:sz w:val="22"/>
                <w:szCs w:val="22"/>
              </w:rPr>
              <w:t xml:space="preserve"> indicate how Connections </w:t>
            </w:r>
            <w:r w:rsidRPr="008D7605">
              <w:rPr>
                <w:rFonts w:ascii="Century Gothic" w:eastAsia="Wingdings" w:hAnsi="Century Gothic" w:cs="Times New Roman"/>
                <w:sz w:val="22"/>
                <w:szCs w:val="22"/>
              </w:rPr>
              <w:t>•</w:t>
            </w:r>
            <w:r w:rsidRPr="008D7605">
              <w:rPr>
                <w:rFonts w:ascii="Century Gothic" w:eastAsia="Times New Roman" w:hAnsi="Century Gothic" w:cs="Times New Roman"/>
                <w:sz w:val="22"/>
                <w:szCs w:val="22"/>
              </w:rPr>
              <w:t xml:space="preserve"> Comparisons </w:t>
            </w:r>
            <w:r w:rsidRPr="008D7605">
              <w:rPr>
                <w:rFonts w:ascii="Century Gothic" w:eastAsia="Wingdings" w:hAnsi="Century Gothic" w:cs="Times New Roman"/>
                <w:sz w:val="22"/>
                <w:szCs w:val="22"/>
              </w:rPr>
              <w:t>•</w:t>
            </w:r>
            <w:r w:rsidRPr="008D7605">
              <w:rPr>
                <w:rFonts w:ascii="Century Gothic" w:eastAsia="Times New Roman" w:hAnsi="Century Gothic" w:cs="Times New Roman"/>
                <w:sz w:val="22"/>
                <w:szCs w:val="22"/>
              </w:rPr>
              <w:t xml:space="preserve"> Communities </w:t>
            </w:r>
            <w:r w:rsidRPr="008D7605">
              <w:rPr>
                <w:rFonts w:ascii="Century Gothic" w:eastAsia="Wingdings" w:hAnsi="Century Gothic" w:cs="Times New Roman"/>
                <w:sz w:val="22"/>
                <w:szCs w:val="22"/>
              </w:rPr>
              <w:t>•</w:t>
            </w:r>
            <w:r w:rsidRPr="008D7605">
              <w:rPr>
                <w:rFonts w:ascii="Century Gothic" w:eastAsia="Times New Roman" w:hAnsi="Century Gothic" w:cs="Times New Roman"/>
                <w:sz w:val="22"/>
                <w:szCs w:val="22"/>
              </w:rPr>
              <w:t xml:space="preserve"> Common Core will be part of your lesson. </w:t>
            </w:r>
          </w:p>
        </w:tc>
        <w:tc>
          <w:tcPr>
            <w:tcW w:w="2070" w:type="dxa"/>
            <w:shd w:val="clear" w:color="auto" w:fill="00B050"/>
            <w:vAlign w:val="center"/>
            <w:tcPrChange w:id="31" w:author="Owner" w:date="2017-07-12T14:06:00Z">
              <w:tcPr>
                <w:tcW w:w="2070" w:type="dxa"/>
                <w:gridSpan w:val="2"/>
                <w:shd w:val="clear" w:color="auto" w:fill="F2F2F2"/>
                <w:vAlign w:val="center"/>
              </w:tcPr>
            </w:tcPrChange>
          </w:tcPr>
          <w:p w14:paraId="61735480" w14:textId="77777777" w:rsidR="00C821DA" w:rsidRPr="008D7605" w:rsidRDefault="00F6480A" w:rsidP="00283C6F">
            <w:pPr>
              <w:contextualSpacing w:val="0"/>
              <w:rPr>
                <w:rFonts w:ascii="Century Gothic" w:hAnsi="Century Gothic" w:cs="Times New Roman"/>
                <w:sz w:val="22"/>
                <w:szCs w:val="22"/>
              </w:rPr>
            </w:pPr>
            <w:r w:rsidRPr="008D7605">
              <w:rPr>
                <w:rFonts w:ascii="Century Gothic" w:eastAsia="Times New Roman" w:hAnsi="Century Gothic" w:cs="Times New Roman"/>
                <w:b/>
                <w:sz w:val="22"/>
                <w:szCs w:val="22"/>
              </w:rPr>
              <w:t>Connections</w:t>
            </w:r>
          </w:p>
        </w:tc>
        <w:tc>
          <w:tcPr>
            <w:tcW w:w="9302" w:type="dxa"/>
            <w:gridSpan w:val="12"/>
            <w:vAlign w:val="center"/>
            <w:tcPrChange w:id="32" w:author="Owner" w:date="2017-07-12T14:06:00Z">
              <w:tcPr>
                <w:tcW w:w="9302" w:type="dxa"/>
                <w:gridSpan w:val="16"/>
                <w:vAlign w:val="center"/>
              </w:tcPr>
            </w:tcPrChange>
          </w:tcPr>
          <w:p w14:paraId="207DA465" w14:textId="77777777" w:rsidR="00C821DA" w:rsidRPr="008D7605" w:rsidRDefault="00C821DA">
            <w:pPr>
              <w:contextualSpacing w:val="0"/>
              <w:rPr>
                <w:rFonts w:ascii="Century Gothic" w:hAnsi="Century Gothic" w:cs="Times New Roman"/>
                <w:sz w:val="22"/>
                <w:szCs w:val="22"/>
              </w:rPr>
            </w:pPr>
          </w:p>
        </w:tc>
      </w:tr>
      <w:tr w:rsidR="00C821DA" w:rsidRPr="008D7605" w14:paraId="59E4F0CC" w14:textId="77777777" w:rsidTr="00560E26">
        <w:trPr>
          <w:trHeight w:val="420"/>
          <w:trPrChange w:id="33" w:author="Owner" w:date="2017-07-12T14:06:00Z">
            <w:trPr>
              <w:gridBefore w:val="1"/>
              <w:trHeight w:val="420"/>
            </w:trPr>
          </w:trPrChange>
        </w:trPr>
        <w:tc>
          <w:tcPr>
            <w:tcW w:w="3258" w:type="dxa"/>
            <w:vMerge/>
            <w:vAlign w:val="center"/>
            <w:tcPrChange w:id="34" w:author="Owner" w:date="2017-07-12T14:06:00Z">
              <w:tcPr>
                <w:tcW w:w="3258" w:type="dxa"/>
                <w:gridSpan w:val="2"/>
                <w:vMerge/>
                <w:vAlign w:val="center"/>
              </w:tcPr>
            </w:tcPrChange>
          </w:tcPr>
          <w:p w14:paraId="3AAA3762" w14:textId="77777777" w:rsidR="00C821DA" w:rsidRPr="008D7605" w:rsidRDefault="00C821DA">
            <w:pPr>
              <w:contextualSpacing w:val="0"/>
              <w:jc w:val="center"/>
              <w:rPr>
                <w:rFonts w:ascii="Century Gothic" w:hAnsi="Century Gothic" w:cs="Times New Roman"/>
                <w:sz w:val="22"/>
                <w:szCs w:val="22"/>
              </w:rPr>
            </w:pPr>
          </w:p>
        </w:tc>
        <w:tc>
          <w:tcPr>
            <w:tcW w:w="2070" w:type="dxa"/>
            <w:shd w:val="clear" w:color="auto" w:fill="00B050"/>
            <w:vAlign w:val="center"/>
            <w:tcPrChange w:id="35" w:author="Owner" w:date="2017-07-12T14:06:00Z">
              <w:tcPr>
                <w:tcW w:w="2070" w:type="dxa"/>
                <w:gridSpan w:val="2"/>
                <w:shd w:val="clear" w:color="auto" w:fill="F2F2F2"/>
                <w:vAlign w:val="center"/>
              </w:tcPr>
            </w:tcPrChange>
          </w:tcPr>
          <w:p w14:paraId="2F1B7ED3" w14:textId="77777777" w:rsidR="00C821DA" w:rsidRPr="008D7605" w:rsidRDefault="00F6480A" w:rsidP="00283C6F">
            <w:pPr>
              <w:contextualSpacing w:val="0"/>
              <w:rPr>
                <w:rFonts w:ascii="Century Gothic" w:hAnsi="Century Gothic" w:cs="Times New Roman"/>
                <w:sz w:val="22"/>
                <w:szCs w:val="22"/>
              </w:rPr>
            </w:pPr>
            <w:r w:rsidRPr="008D7605">
              <w:rPr>
                <w:rFonts w:ascii="Century Gothic" w:eastAsia="Times New Roman" w:hAnsi="Century Gothic" w:cs="Times New Roman"/>
                <w:b/>
                <w:sz w:val="22"/>
                <w:szCs w:val="22"/>
              </w:rPr>
              <w:t>Comparisons</w:t>
            </w:r>
          </w:p>
        </w:tc>
        <w:tc>
          <w:tcPr>
            <w:tcW w:w="9302" w:type="dxa"/>
            <w:gridSpan w:val="12"/>
            <w:vAlign w:val="center"/>
            <w:tcPrChange w:id="36" w:author="Owner" w:date="2017-07-12T14:06:00Z">
              <w:tcPr>
                <w:tcW w:w="9302" w:type="dxa"/>
                <w:gridSpan w:val="16"/>
                <w:vAlign w:val="center"/>
              </w:tcPr>
            </w:tcPrChange>
          </w:tcPr>
          <w:p w14:paraId="4CDD1E6C" w14:textId="7F5D6C5A" w:rsidR="00C821DA" w:rsidRPr="008D7605" w:rsidRDefault="00F6480A" w:rsidP="00DD47B9">
            <w:pPr>
              <w:contextualSpacing w:val="0"/>
              <w:rPr>
                <w:rFonts w:ascii="Century Gothic" w:hAnsi="Century Gothic" w:cs="Times New Roman"/>
                <w:sz w:val="22"/>
                <w:szCs w:val="22"/>
              </w:rPr>
            </w:pPr>
            <w:r w:rsidRPr="008D7605">
              <w:rPr>
                <w:rFonts w:ascii="Century Gothic" w:eastAsia="Times New Roman" w:hAnsi="Century Gothic" w:cs="Times New Roman"/>
                <w:sz w:val="22"/>
                <w:szCs w:val="22"/>
              </w:rPr>
              <w:t xml:space="preserve">Cultures: Compare Chinese </w:t>
            </w:r>
            <w:r w:rsidR="00DD47B9">
              <w:rPr>
                <w:rFonts w:ascii="Century Gothic" w:eastAsia="Times New Roman" w:hAnsi="Century Gothic" w:cs="Times New Roman"/>
                <w:sz w:val="22"/>
                <w:szCs w:val="22"/>
              </w:rPr>
              <w:t>Z</w:t>
            </w:r>
            <w:r w:rsidRPr="008D7605">
              <w:rPr>
                <w:rFonts w:ascii="Century Gothic" w:eastAsia="Times New Roman" w:hAnsi="Century Gothic" w:cs="Times New Roman"/>
                <w:sz w:val="22"/>
                <w:szCs w:val="22"/>
              </w:rPr>
              <w:t>odiac animal symbols to Western zodiac symbols</w:t>
            </w:r>
            <w:r w:rsidR="00DD47B9">
              <w:rPr>
                <w:rFonts w:ascii="Century Gothic" w:eastAsia="Times New Roman" w:hAnsi="Century Gothic" w:cs="Times New Roman"/>
                <w:sz w:val="22"/>
                <w:szCs w:val="22"/>
              </w:rPr>
              <w:t>.</w:t>
            </w:r>
          </w:p>
        </w:tc>
      </w:tr>
      <w:tr w:rsidR="00C821DA" w:rsidRPr="008D7605" w14:paraId="6CBF7BB2" w14:textId="77777777" w:rsidTr="00560E26">
        <w:trPr>
          <w:trHeight w:val="420"/>
          <w:trPrChange w:id="37" w:author="Owner" w:date="2017-07-12T14:06:00Z">
            <w:trPr>
              <w:gridBefore w:val="1"/>
              <w:trHeight w:val="420"/>
            </w:trPr>
          </w:trPrChange>
        </w:trPr>
        <w:tc>
          <w:tcPr>
            <w:tcW w:w="3258" w:type="dxa"/>
            <w:vMerge/>
            <w:vAlign w:val="center"/>
            <w:tcPrChange w:id="38" w:author="Owner" w:date="2017-07-12T14:06:00Z">
              <w:tcPr>
                <w:tcW w:w="3258" w:type="dxa"/>
                <w:gridSpan w:val="2"/>
                <w:vMerge/>
                <w:vAlign w:val="center"/>
              </w:tcPr>
            </w:tcPrChange>
          </w:tcPr>
          <w:p w14:paraId="3EF69A9A" w14:textId="77777777" w:rsidR="00C821DA" w:rsidRPr="008D7605" w:rsidRDefault="00C821DA">
            <w:pPr>
              <w:contextualSpacing w:val="0"/>
              <w:jc w:val="center"/>
              <w:rPr>
                <w:rFonts w:ascii="Century Gothic" w:hAnsi="Century Gothic" w:cs="Times New Roman"/>
                <w:sz w:val="22"/>
                <w:szCs w:val="22"/>
              </w:rPr>
            </w:pPr>
          </w:p>
        </w:tc>
        <w:tc>
          <w:tcPr>
            <w:tcW w:w="2070" w:type="dxa"/>
            <w:shd w:val="clear" w:color="auto" w:fill="00B050"/>
            <w:vAlign w:val="center"/>
            <w:tcPrChange w:id="39" w:author="Owner" w:date="2017-07-12T14:06:00Z">
              <w:tcPr>
                <w:tcW w:w="2070" w:type="dxa"/>
                <w:gridSpan w:val="2"/>
                <w:shd w:val="clear" w:color="auto" w:fill="F2F2F2"/>
                <w:vAlign w:val="center"/>
              </w:tcPr>
            </w:tcPrChange>
          </w:tcPr>
          <w:p w14:paraId="1595CD48" w14:textId="77777777" w:rsidR="00C821DA" w:rsidRPr="008D7605" w:rsidRDefault="00F6480A" w:rsidP="00283C6F">
            <w:pPr>
              <w:contextualSpacing w:val="0"/>
              <w:rPr>
                <w:rFonts w:ascii="Century Gothic" w:hAnsi="Century Gothic" w:cs="Times New Roman"/>
                <w:sz w:val="22"/>
                <w:szCs w:val="22"/>
              </w:rPr>
            </w:pPr>
            <w:r w:rsidRPr="008D7605">
              <w:rPr>
                <w:rFonts w:ascii="Century Gothic" w:eastAsia="Times New Roman" w:hAnsi="Century Gothic" w:cs="Times New Roman"/>
                <w:b/>
                <w:sz w:val="22"/>
                <w:szCs w:val="22"/>
              </w:rPr>
              <w:t>Communities</w:t>
            </w:r>
          </w:p>
        </w:tc>
        <w:tc>
          <w:tcPr>
            <w:tcW w:w="9302" w:type="dxa"/>
            <w:gridSpan w:val="12"/>
            <w:shd w:val="clear" w:color="auto" w:fill="FFFFFF"/>
            <w:vAlign w:val="center"/>
            <w:tcPrChange w:id="40" w:author="Owner" w:date="2017-07-12T14:06:00Z">
              <w:tcPr>
                <w:tcW w:w="9302" w:type="dxa"/>
                <w:gridSpan w:val="16"/>
                <w:shd w:val="clear" w:color="auto" w:fill="FFFFFF"/>
                <w:vAlign w:val="center"/>
              </w:tcPr>
            </w:tcPrChange>
          </w:tcPr>
          <w:p w14:paraId="2EF0F3A3" w14:textId="77777777" w:rsidR="00C821DA" w:rsidRPr="008D7605" w:rsidRDefault="00C821DA">
            <w:pPr>
              <w:contextualSpacing w:val="0"/>
              <w:rPr>
                <w:rFonts w:ascii="Century Gothic" w:hAnsi="Century Gothic" w:cs="Times New Roman"/>
                <w:sz w:val="22"/>
                <w:szCs w:val="22"/>
              </w:rPr>
            </w:pPr>
          </w:p>
        </w:tc>
      </w:tr>
      <w:tr w:rsidR="00C821DA" w:rsidRPr="008D7605" w14:paraId="29F7369E" w14:textId="77777777" w:rsidTr="00560E26">
        <w:trPr>
          <w:trHeight w:val="420"/>
          <w:trPrChange w:id="41" w:author="Owner" w:date="2017-07-12T14:06:00Z">
            <w:trPr>
              <w:gridBefore w:val="1"/>
              <w:trHeight w:val="420"/>
            </w:trPr>
          </w:trPrChange>
        </w:trPr>
        <w:tc>
          <w:tcPr>
            <w:tcW w:w="3258" w:type="dxa"/>
            <w:vMerge/>
            <w:vAlign w:val="center"/>
            <w:tcPrChange w:id="42" w:author="Owner" w:date="2017-07-12T14:06:00Z">
              <w:tcPr>
                <w:tcW w:w="3258" w:type="dxa"/>
                <w:gridSpan w:val="2"/>
                <w:vMerge/>
                <w:vAlign w:val="center"/>
              </w:tcPr>
            </w:tcPrChange>
          </w:tcPr>
          <w:p w14:paraId="08F94072" w14:textId="77777777" w:rsidR="00C821DA" w:rsidRPr="008D7605" w:rsidRDefault="00C821DA">
            <w:pPr>
              <w:contextualSpacing w:val="0"/>
              <w:jc w:val="center"/>
              <w:rPr>
                <w:rFonts w:ascii="Century Gothic" w:hAnsi="Century Gothic" w:cs="Times New Roman"/>
                <w:sz w:val="22"/>
                <w:szCs w:val="22"/>
              </w:rPr>
            </w:pPr>
          </w:p>
        </w:tc>
        <w:tc>
          <w:tcPr>
            <w:tcW w:w="2070" w:type="dxa"/>
            <w:shd w:val="clear" w:color="auto" w:fill="00B050"/>
            <w:vAlign w:val="center"/>
            <w:tcPrChange w:id="43" w:author="Owner" w:date="2017-07-12T14:06:00Z">
              <w:tcPr>
                <w:tcW w:w="2070" w:type="dxa"/>
                <w:gridSpan w:val="2"/>
                <w:shd w:val="clear" w:color="auto" w:fill="F2F2F2"/>
                <w:vAlign w:val="center"/>
              </w:tcPr>
            </w:tcPrChange>
          </w:tcPr>
          <w:p w14:paraId="5D2A14BA" w14:textId="77777777" w:rsidR="00C821DA" w:rsidRPr="008D7605" w:rsidRDefault="00F6480A" w:rsidP="00283C6F">
            <w:pPr>
              <w:contextualSpacing w:val="0"/>
              <w:rPr>
                <w:rFonts w:ascii="Century Gothic" w:hAnsi="Century Gothic" w:cs="Times New Roman"/>
                <w:sz w:val="22"/>
                <w:szCs w:val="22"/>
              </w:rPr>
            </w:pPr>
            <w:r w:rsidRPr="008D7605">
              <w:rPr>
                <w:rFonts w:ascii="Century Gothic" w:eastAsia="Times New Roman" w:hAnsi="Century Gothic" w:cs="Times New Roman"/>
                <w:b/>
                <w:sz w:val="22"/>
                <w:szCs w:val="22"/>
              </w:rPr>
              <w:t>Common Core</w:t>
            </w:r>
          </w:p>
        </w:tc>
        <w:tc>
          <w:tcPr>
            <w:tcW w:w="9302" w:type="dxa"/>
            <w:gridSpan w:val="12"/>
            <w:shd w:val="clear" w:color="auto" w:fill="FFFFFF"/>
            <w:vAlign w:val="center"/>
            <w:tcPrChange w:id="44" w:author="Owner" w:date="2017-07-12T14:06:00Z">
              <w:tcPr>
                <w:tcW w:w="9302" w:type="dxa"/>
                <w:gridSpan w:val="16"/>
                <w:shd w:val="clear" w:color="auto" w:fill="FFFFFF"/>
                <w:vAlign w:val="center"/>
              </w:tcPr>
            </w:tcPrChange>
          </w:tcPr>
          <w:p w14:paraId="326A1011" w14:textId="77777777" w:rsidR="00C821DA" w:rsidRPr="008D7605" w:rsidRDefault="00F6480A">
            <w:pPr>
              <w:contextualSpacing w:val="0"/>
              <w:rPr>
                <w:rFonts w:ascii="Century Gothic" w:hAnsi="Century Gothic" w:cs="Times New Roman"/>
                <w:sz w:val="22"/>
                <w:szCs w:val="22"/>
              </w:rPr>
            </w:pPr>
            <w:r w:rsidRPr="008D7605">
              <w:rPr>
                <w:rFonts w:ascii="Century Gothic" w:eastAsia="Times New Roman" w:hAnsi="Century Gothic" w:cs="Times New Roman"/>
                <w:sz w:val="22"/>
                <w:szCs w:val="22"/>
              </w:rPr>
              <w:t>Reading 7: Integrate and evaluate content presented in diverse formats and media, including visually and quantitatively, as well as in words.</w:t>
            </w:r>
          </w:p>
        </w:tc>
      </w:tr>
      <w:tr w:rsidR="00C821DA" w:rsidRPr="008D7605" w14:paraId="634906AD" w14:textId="77777777" w:rsidTr="00560E26">
        <w:trPr>
          <w:trHeight w:val="420"/>
          <w:trPrChange w:id="45" w:author="Owner" w:date="2017-07-12T14:06:00Z">
            <w:trPr>
              <w:gridBefore w:val="1"/>
              <w:trHeight w:val="420"/>
            </w:trPr>
          </w:trPrChange>
        </w:trPr>
        <w:tc>
          <w:tcPr>
            <w:tcW w:w="3258" w:type="dxa"/>
            <w:shd w:val="clear" w:color="auto" w:fill="00B050"/>
            <w:vAlign w:val="center"/>
            <w:tcPrChange w:id="46" w:author="Owner" w:date="2017-07-12T14:06:00Z">
              <w:tcPr>
                <w:tcW w:w="3258" w:type="dxa"/>
                <w:gridSpan w:val="2"/>
                <w:shd w:val="clear" w:color="auto" w:fill="F2F2F2"/>
                <w:vAlign w:val="center"/>
              </w:tcPr>
            </w:tcPrChange>
          </w:tcPr>
          <w:p w14:paraId="0BF70818" w14:textId="77777777" w:rsidR="00C821DA" w:rsidRPr="008D7605" w:rsidRDefault="00F6480A">
            <w:pPr>
              <w:contextualSpacing w:val="0"/>
              <w:jc w:val="center"/>
              <w:rPr>
                <w:rFonts w:ascii="Century Gothic" w:hAnsi="Century Gothic" w:cs="Times New Roman"/>
                <w:sz w:val="22"/>
                <w:szCs w:val="22"/>
              </w:rPr>
            </w:pPr>
            <w:r w:rsidRPr="008D7605">
              <w:rPr>
                <w:rFonts w:ascii="Century Gothic" w:eastAsia="Times New Roman" w:hAnsi="Century Gothic" w:cs="Times New Roman"/>
                <w:b/>
                <w:sz w:val="22"/>
                <w:szCs w:val="22"/>
              </w:rPr>
              <w:t>Lesson Sequence</w:t>
            </w:r>
          </w:p>
        </w:tc>
        <w:tc>
          <w:tcPr>
            <w:tcW w:w="6752" w:type="dxa"/>
            <w:gridSpan w:val="7"/>
            <w:shd w:val="clear" w:color="auto" w:fill="00B050"/>
            <w:vAlign w:val="center"/>
            <w:tcPrChange w:id="47" w:author="Owner" w:date="2017-07-12T14:06:00Z">
              <w:tcPr>
                <w:tcW w:w="6752" w:type="dxa"/>
                <w:gridSpan w:val="10"/>
                <w:shd w:val="clear" w:color="auto" w:fill="F2F2F2"/>
                <w:vAlign w:val="center"/>
              </w:tcPr>
            </w:tcPrChange>
          </w:tcPr>
          <w:p w14:paraId="1EFE3924" w14:textId="77777777" w:rsidR="00C821DA" w:rsidRPr="008D7605" w:rsidRDefault="00F6480A">
            <w:pPr>
              <w:contextualSpacing w:val="0"/>
              <w:jc w:val="center"/>
              <w:rPr>
                <w:rFonts w:ascii="Century Gothic" w:hAnsi="Century Gothic" w:cs="Times New Roman"/>
                <w:sz w:val="22"/>
                <w:szCs w:val="22"/>
              </w:rPr>
            </w:pPr>
            <w:r w:rsidRPr="008D7605">
              <w:rPr>
                <w:rFonts w:ascii="Century Gothic" w:eastAsia="Times New Roman" w:hAnsi="Century Gothic" w:cs="Times New Roman"/>
                <w:b/>
                <w:sz w:val="22"/>
                <w:szCs w:val="22"/>
              </w:rPr>
              <w:t>Activity/Activities</w:t>
            </w:r>
          </w:p>
          <w:p w14:paraId="19E2EB4E" w14:textId="77777777" w:rsidR="00C821DA" w:rsidRPr="008D7605" w:rsidRDefault="00F6480A">
            <w:pPr>
              <w:contextualSpacing w:val="0"/>
              <w:jc w:val="center"/>
              <w:rPr>
                <w:rFonts w:ascii="Century Gothic" w:hAnsi="Century Gothic" w:cs="Times New Roman"/>
                <w:sz w:val="22"/>
                <w:szCs w:val="22"/>
              </w:rPr>
            </w:pPr>
            <w:r w:rsidRPr="008D7605">
              <w:rPr>
                <w:rFonts w:ascii="Century Gothic" w:eastAsia="Times New Roman" w:hAnsi="Century Gothic" w:cs="Times New Roman"/>
                <w:sz w:val="22"/>
                <w:szCs w:val="22"/>
              </w:rPr>
              <w:t>What will learners do?</w:t>
            </w:r>
          </w:p>
          <w:p w14:paraId="3169BEEB" w14:textId="77777777" w:rsidR="00C821DA" w:rsidRPr="008D7605" w:rsidRDefault="00F6480A">
            <w:pPr>
              <w:contextualSpacing w:val="0"/>
              <w:jc w:val="center"/>
              <w:rPr>
                <w:rFonts w:ascii="Century Gothic" w:hAnsi="Century Gothic" w:cs="Times New Roman"/>
                <w:sz w:val="22"/>
                <w:szCs w:val="22"/>
              </w:rPr>
            </w:pPr>
            <w:r w:rsidRPr="008D7605">
              <w:rPr>
                <w:rFonts w:ascii="Century Gothic" w:eastAsia="Times New Roman" w:hAnsi="Century Gothic" w:cs="Times New Roman"/>
                <w:sz w:val="22"/>
                <w:szCs w:val="22"/>
              </w:rPr>
              <w:t>What does the teacher do?</w:t>
            </w:r>
          </w:p>
        </w:tc>
        <w:tc>
          <w:tcPr>
            <w:tcW w:w="1438" w:type="dxa"/>
            <w:gridSpan w:val="2"/>
            <w:shd w:val="clear" w:color="auto" w:fill="00B050"/>
            <w:vAlign w:val="center"/>
            <w:tcPrChange w:id="48" w:author="Owner" w:date="2017-07-12T14:06:00Z">
              <w:tcPr>
                <w:tcW w:w="1438" w:type="dxa"/>
                <w:gridSpan w:val="3"/>
                <w:shd w:val="clear" w:color="auto" w:fill="F2F2F2"/>
                <w:vAlign w:val="center"/>
              </w:tcPr>
            </w:tcPrChange>
          </w:tcPr>
          <w:p w14:paraId="40CDFDF6" w14:textId="77777777" w:rsidR="00C821DA" w:rsidRPr="008D7605" w:rsidRDefault="00F6480A">
            <w:pPr>
              <w:contextualSpacing w:val="0"/>
              <w:jc w:val="center"/>
              <w:rPr>
                <w:rFonts w:ascii="Century Gothic" w:hAnsi="Century Gothic" w:cs="Times New Roman"/>
                <w:sz w:val="22"/>
                <w:szCs w:val="22"/>
              </w:rPr>
            </w:pPr>
            <w:r w:rsidRPr="008D7605">
              <w:rPr>
                <w:rFonts w:ascii="Century Gothic" w:eastAsia="Times New Roman" w:hAnsi="Century Gothic" w:cs="Times New Roman"/>
                <w:b/>
                <w:sz w:val="22"/>
                <w:szCs w:val="22"/>
              </w:rPr>
              <w:t>Time*</w:t>
            </w:r>
          </w:p>
          <w:p w14:paraId="39948FDF" w14:textId="77777777" w:rsidR="00C821DA" w:rsidRPr="008D7605" w:rsidRDefault="00F6480A">
            <w:pPr>
              <w:contextualSpacing w:val="0"/>
              <w:jc w:val="center"/>
              <w:rPr>
                <w:rFonts w:ascii="Century Gothic" w:hAnsi="Century Gothic" w:cs="Times New Roman"/>
                <w:sz w:val="22"/>
                <w:szCs w:val="22"/>
              </w:rPr>
            </w:pPr>
            <w:r w:rsidRPr="008D7605">
              <w:rPr>
                <w:rFonts w:ascii="Century Gothic" w:eastAsia="Times New Roman" w:hAnsi="Century Gothic" w:cs="Times New Roman"/>
                <w:sz w:val="22"/>
                <w:szCs w:val="22"/>
              </w:rPr>
              <w:t xml:space="preserve">How many minutes will this segment </w:t>
            </w:r>
            <w:r w:rsidRPr="008D7605">
              <w:rPr>
                <w:rFonts w:ascii="Century Gothic" w:eastAsia="Times New Roman" w:hAnsi="Century Gothic" w:cs="Times New Roman"/>
                <w:sz w:val="22"/>
                <w:szCs w:val="22"/>
              </w:rPr>
              <w:lastRenderedPageBreak/>
              <w:t>take?</w:t>
            </w:r>
          </w:p>
        </w:tc>
        <w:tc>
          <w:tcPr>
            <w:tcW w:w="3182" w:type="dxa"/>
            <w:gridSpan w:val="4"/>
            <w:shd w:val="clear" w:color="auto" w:fill="00B050"/>
            <w:vAlign w:val="center"/>
            <w:tcPrChange w:id="49" w:author="Owner" w:date="2017-07-12T14:06:00Z">
              <w:tcPr>
                <w:tcW w:w="3182" w:type="dxa"/>
                <w:gridSpan w:val="5"/>
                <w:shd w:val="clear" w:color="auto" w:fill="F2F2F2"/>
                <w:vAlign w:val="center"/>
              </w:tcPr>
            </w:tcPrChange>
          </w:tcPr>
          <w:p w14:paraId="71BA9D5D" w14:textId="77777777" w:rsidR="00E94A2F" w:rsidRDefault="00F6480A">
            <w:pPr>
              <w:contextualSpacing w:val="0"/>
              <w:jc w:val="center"/>
              <w:rPr>
                <w:rFonts w:ascii="Century Gothic" w:eastAsia="Times New Roman" w:hAnsi="Century Gothic" w:cs="Times New Roman"/>
                <w:b/>
                <w:sz w:val="22"/>
                <w:szCs w:val="22"/>
              </w:rPr>
            </w:pPr>
            <w:r w:rsidRPr="008D7605">
              <w:rPr>
                <w:rFonts w:ascii="Century Gothic" w:eastAsia="Times New Roman" w:hAnsi="Century Gothic" w:cs="Times New Roman"/>
                <w:b/>
                <w:sz w:val="22"/>
                <w:szCs w:val="22"/>
              </w:rPr>
              <w:lastRenderedPageBreak/>
              <w:t xml:space="preserve">Materials </w:t>
            </w:r>
            <w:r w:rsidRPr="008D7605">
              <w:rPr>
                <w:rFonts w:ascii="Century Gothic" w:eastAsia="Wingdings" w:hAnsi="Century Gothic" w:cs="Times New Roman"/>
                <w:b/>
                <w:sz w:val="22"/>
                <w:szCs w:val="22"/>
              </w:rPr>
              <w:t>•</w:t>
            </w:r>
            <w:r w:rsidRPr="008D7605">
              <w:rPr>
                <w:rFonts w:ascii="Century Gothic" w:eastAsia="Times New Roman" w:hAnsi="Century Gothic" w:cs="Times New Roman"/>
                <w:b/>
                <w:sz w:val="22"/>
                <w:szCs w:val="22"/>
              </w:rPr>
              <w:t xml:space="preserve"> Resources </w:t>
            </w:r>
          </w:p>
          <w:p w14:paraId="6E624B52" w14:textId="58DF7599" w:rsidR="00C821DA" w:rsidRPr="008D7605" w:rsidRDefault="00F6480A" w:rsidP="00E94A2F">
            <w:pPr>
              <w:contextualSpacing w:val="0"/>
              <w:jc w:val="center"/>
              <w:rPr>
                <w:rFonts w:ascii="Century Gothic" w:hAnsi="Century Gothic" w:cs="Times New Roman"/>
                <w:sz w:val="22"/>
                <w:szCs w:val="22"/>
              </w:rPr>
            </w:pPr>
            <w:r w:rsidRPr="008D7605">
              <w:rPr>
                <w:rFonts w:ascii="Century Gothic" w:eastAsia="Wingdings" w:hAnsi="Century Gothic" w:cs="Times New Roman"/>
                <w:b/>
                <w:sz w:val="22"/>
                <w:szCs w:val="22"/>
              </w:rPr>
              <w:t>•</w:t>
            </w:r>
            <w:r w:rsidR="00E94A2F">
              <w:rPr>
                <w:rFonts w:ascii="Century Gothic" w:hAnsi="Century Gothic" w:cs="Times New Roman"/>
                <w:sz w:val="22"/>
                <w:szCs w:val="22"/>
              </w:rPr>
              <w:t xml:space="preserve"> </w:t>
            </w:r>
            <w:r w:rsidRPr="008D7605">
              <w:rPr>
                <w:rFonts w:ascii="Century Gothic" w:eastAsia="Times New Roman" w:hAnsi="Century Gothic" w:cs="Times New Roman"/>
                <w:b/>
                <w:sz w:val="22"/>
                <w:szCs w:val="22"/>
              </w:rPr>
              <w:t>Technology</w:t>
            </w:r>
          </w:p>
          <w:p w14:paraId="4BF0786F" w14:textId="77777777" w:rsidR="00C821DA" w:rsidRPr="008D7605" w:rsidRDefault="00F6480A">
            <w:pPr>
              <w:contextualSpacing w:val="0"/>
              <w:jc w:val="center"/>
              <w:rPr>
                <w:rFonts w:ascii="Century Gothic" w:hAnsi="Century Gothic" w:cs="Times New Roman"/>
                <w:sz w:val="22"/>
                <w:szCs w:val="22"/>
              </w:rPr>
            </w:pPr>
            <w:r w:rsidRPr="008D7605">
              <w:rPr>
                <w:rFonts w:ascii="Century Gothic" w:eastAsia="Times New Roman" w:hAnsi="Century Gothic" w:cs="Times New Roman"/>
                <w:sz w:val="22"/>
                <w:szCs w:val="22"/>
              </w:rPr>
              <w:t xml:space="preserve">Be specific. What materials will you develop? What materials will you bring in </w:t>
            </w:r>
            <w:r w:rsidRPr="008D7605">
              <w:rPr>
                <w:rFonts w:ascii="Century Gothic" w:eastAsia="Times New Roman" w:hAnsi="Century Gothic" w:cs="Times New Roman"/>
                <w:sz w:val="22"/>
                <w:szCs w:val="22"/>
              </w:rPr>
              <w:lastRenderedPageBreak/>
              <w:t xml:space="preserve">from other sources? </w:t>
            </w:r>
          </w:p>
        </w:tc>
      </w:tr>
      <w:tr w:rsidR="00C821DA" w:rsidRPr="008D7605" w14:paraId="5A406923" w14:textId="77777777" w:rsidTr="002A473D">
        <w:trPr>
          <w:trHeight w:val="560"/>
        </w:trPr>
        <w:tc>
          <w:tcPr>
            <w:tcW w:w="3258" w:type="dxa"/>
            <w:shd w:val="clear" w:color="auto" w:fill="FFFFFF"/>
            <w:vAlign w:val="center"/>
          </w:tcPr>
          <w:p w14:paraId="0391F836" w14:textId="77777777" w:rsidR="00C821DA" w:rsidRPr="008D7605" w:rsidRDefault="00F6480A">
            <w:pPr>
              <w:contextualSpacing w:val="0"/>
              <w:rPr>
                <w:rFonts w:ascii="Century Gothic" w:hAnsi="Century Gothic" w:cs="Times New Roman"/>
                <w:sz w:val="22"/>
                <w:szCs w:val="22"/>
              </w:rPr>
            </w:pPr>
            <w:r w:rsidRPr="008D7605">
              <w:rPr>
                <w:rFonts w:ascii="Century Gothic" w:eastAsia="Times New Roman" w:hAnsi="Century Gothic" w:cs="Times New Roman"/>
                <w:b/>
                <w:sz w:val="22"/>
                <w:szCs w:val="22"/>
              </w:rPr>
              <w:lastRenderedPageBreak/>
              <w:t>Gain Attention / Activate Prior Knowledge</w:t>
            </w:r>
          </w:p>
        </w:tc>
        <w:tc>
          <w:tcPr>
            <w:tcW w:w="6752" w:type="dxa"/>
            <w:gridSpan w:val="7"/>
            <w:shd w:val="clear" w:color="auto" w:fill="FFFFFF"/>
            <w:vAlign w:val="center"/>
          </w:tcPr>
          <w:p w14:paraId="11EBEF89" w14:textId="7106842B" w:rsidR="00C821DA" w:rsidRPr="002A473D" w:rsidRDefault="00F6480A">
            <w:pPr>
              <w:contextualSpacing w:val="0"/>
              <w:rPr>
                <w:rFonts w:ascii="Century Gothic" w:eastAsia="Times New Roman" w:hAnsi="Century Gothic" w:cs="Times New Roman"/>
                <w:sz w:val="22"/>
                <w:szCs w:val="22"/>
              </w:rPr>
            </w:pPr>
            <w:r w:rsidRPr="008D7605">
              <w:rPr>
                <w:rFonts w:ascii="Century Gothic" w:eastAsia="Times New Roman" w:hAnsi="Century Gothic" w:cs="Times New Roman"/>
                <w:sz w:val="22"/>
                <w:szCs w:val="22"/>
              </w:rPr>
              <w:t>As learners enter the classroom,</w:t>
            </w:r>
            <w:r w:rsidR="004625CE" w:rsidRPr="008D7605">
              <w:rPr>
                <w:rFonts w:ascii="Century Gothic" w:eastAsia="Times New Roman" w:hAnsi="Century Gothic" w:cs="Times New Roman"/>
                <w:sz w:val="22"/>
                <w:szCs w:val="22"/>
              </w:rPr>
              <w:t xml:space="preserve"> teacher gives them </w:t>
            </w:r>
            <w:r w:rsidR="000353B6">
              <w:rPr>
                <w:rFonts w:ascii="Century Gothic" w:eastAsia="Times New Roman" w:hAnsi="Century Gothic" w:cs="Times New Roman"/>
                <w:sz w:val="22"/>
                <w:szCs w:val="22"/>
              </w:rPr>
              <w:t xml:space="preserve">a </w:t>
            </w:r>
            <w:r w:rsidR="004625CE" w:rsidRPr="008D7605">
              <w:rPr>
                <w:rFonts w:ascii="Century Gothic" w:eastAsia="Times New Roman" w:hAnsi="Century Gothic" w:cs="Times New Roman"/>
                <w:sz w:val="22"/>
                <w:szCs w:val="22"/>
              </w:rPr>
              <w:t>glossary of animals.</w:t>
            </w:r>
            <w:r w:rsidR="00B154D1">
              <w:rPr>
                <w:rFonts w:ascii="Century Gothic" w:eastAsia="Times New Roman" w:hAnsi="Century Gothic" w:cs="Times New Roman"/>
                <w:sz w:val="22"/>
                <w:szCs w:val="22"/>
              </w:rPr>
              <w:t xml:space="preserve"> </w:t>
            </w:r>
            <w:hyperlink r:id="rId8" w:history="1">
              <w:r w:rsidR="00B154D1" w:rsidRPr="002A473D">
                <w:rPr>
                  <w:rStyle w:val="Hyperlink"/>
                  <w:rFonts w:ascii="Century Gothic" w:eastAsia="Times New Roman" w:hAnsi="Century Gothic" w:cs="Times New Roman"/>
                  <w:b/>
                  <w:sz w:val="22"/>
                  <w:szCs w:val="22"/>
                </w:rPr>
                <w:t>https://drive.google.com/a/cps.edu/file/d/0B4TyhdVVbYxseU1QNkkyakpfZkU/view?usp=sharing</w:t>
              </w:r>
            </w:hyperlink>
            <w:r w:rsidR="00B154D1">
              <w:rPr>
                <w:rFonts w:ascii="Century Gothic" w:eastAsia="Times New Roman" w:hAnsi="Century Gothic" w:cs="Times New Roman"/>
                <w:sz w:val="22"/>
                <w:szCs w:val="22"/>
              </w:rPr>
              <w:t xml:space="preserve"> </w:t>
            </w:r>
            <w:r w:rsidR="004625CE" w:rsidRPr="008D7605">
              <w:rPr>
                <w:rFonts w:ascii="Century Gothic" w:eastAsia="Times New Roman" w:hAnsi="Century Gothic" w:cs="Times New Roman"/>
                <w:sz w:val="22"/>
                <w:szCs w:val="22"/>
              </w:rPr>
              <w:t xml:space="preserve"> The learners </w:t>
            </w:r>
            <w:r w:rsidRPr="008D7605">
              <w:rPr>
                <w:rFonts w:ascii="Century Gothic" w:eastAsia="Times New Roman" w:hAnsi="Century Gothic" w:cs="Times New Roman"/>
                <w:sz w:val="22"/>
                <w:szCs w:val="22"/>
              </w:rPr>
              <w:t xml:space="preserve">see images of animals on the projection screen. Learners work </w:t>
            </w:r>
            <w:r w:rsidR="000353B6">
              <w:rPr>
                <w:rFonts w:ascii="Century Gothic" w:eastAsia="Times New Roman" w:hAnsi="Century Gothic" w:cs="Times New Roman"/>
                <w:sz w:val="22"/>
                <w:szCs w:val="22"/>
              </w:rPr>
              <w:t>in</w:t>
            </w:r>
            <w:r w:rsidRPr="008D7605">
              <w:rPr>
                <w:rFonts w:ascii="Century Gothic" w:eastAsia="Times New Roman" w:hAnsi="Century Gothic" w:cs="Times New Roman"/>
                <w:sz w:val="22"/>
                <w:szCs w:val="22"/>
              </w:rPr>
              <w:t xml:space="preserve"> pairs to review the names of the animals.</w:t>
            </w:r>
          </w:p>
          <w:p w14:paraId="23510BED" w14:textId="5D6063BA" w:rsidR="00C821DA" w:rsidRPr="008D7605" w:rsidRDefault="00F6480A">
            <w:pPr>
              <w:contextualSpacing w:val="0"/>
              <w:rPr>
                <w:rFonts w:ascii="Century Gothic" w:hAnsi="Century Gothic" w:cs="Times New Roman"/>
                <w:sz w:val="22"/>
                <w:szCs w:val="22"/>
              </w:rPr>
            </w:pPr>
            <w:r w:rsidRPr="008D7605">
              <w:rPr>
                <w:rFonts w:ascii="Century Gothic" w:eastAsia="Times New Roman" w:hAnsi="Century Gothic" w:cs="Times New Roman"/>
                <w:sz w:val="22"/>
                <w:szCs w:val="22"/>
              </w:rPr>
              <w:t xml:space="preserve">Teacher shows a Western </w:t>
            </w:r>
            <w:r w:rsidR="00B154D1">
              <w:rPr>
                <w:rFonts w:ascii="Century Gothic" w:eastAsia="Times New Roman" w:hAnsi="Century Gothic" w:cs="Times New Roman"/>
                <w:sz w:val="22"/>
                <w:szCs w:val="22"/>
              </w:rPr>
              <w:t>Z</w:t>
            </w:r>
            <w:r w:rsidRPr="008D7605">
              <w:rPr>
                <w:rFonts w:ascii="Century Gothic" w:eastAsia="Times New Roman" w:hAnsi="Century Gothic" w:cs="Times New Roman"/>
                <w:sz w:val="22"/>
                <w:szCs w:val="22"/>
              </w:rPr>
              <w:t xml:space="preserve">odiac on the projection screen and then projects a Chinese </w:t>
            </w:r>
            <w:r w:rsidR="00B154D1">
              <w:rPr>
                <w:rFonts w:ascii="Century Gothic" w:eastAsia="Times New Roman" w:hAnsi="Century Gothic" w:cs="Times New Roman"/>
                <w:sz w:val="22"/>
                <w:szCs w:val="22"/>
              </w:rPr>
              <w:t>Z</w:t>
            </w:r>
            <w:r w:rsidR="00B154D1" w:rsidRPr="008D7605">
              <w:rPr>
                <w:rFonts w:ascii="Century Gothic" w:eastAsia="Times New Roman" w:hAnsi="Century Gothic" w:cs="Times New Roman"/>
                <w:sz w:val="22"/>
                <w:szCs w:val="22"/>
              </w:rPr>
              <w:t xml:space="preserve">odiac </w:t>
            </w:r>
            <w:r w:rsidRPr="008D7605">
              <w:rPr>
                <w:rFonts w:ascii="Century Gothic" w:eastAsia="Times New Roman" w:hAnsi="Century Gothic" w:cs="Times New Roman"/>
                <w:sz w:val="22"/>
                <w:szCs w:val="22"/>
              </w:rPr>
              <w:t>next to the Western zodiac, pointing out how the symbols are different and the time</w:t>
            </w:r>
            <w:r w:rsidR="00534386">
              <w:rPr>
                <w:rFonts w:ascii="Century Gothic" w:eastAsia="Times New Roman" w:hAnsi="Century Gothic" w:cs="Times New Roman"/>
                <w:sz w:val="22"/>
                <w:szCs w:val="22"/>
              </w:rPr>
              <w:t xml:space="preserve"> </w:t>
            </w:r>
            <w:r w:rsidRPr="008D7605">
              <w:rPr>
                <w:rFonts w:ascii="Century Gothic" w:eastAsia="Times New Roman" w:hAnsi="Century Gothic" w:cs="Times New Roman"/>
                <w:sz w:val="22"/>
                <w:szCs w:val="22"/>
              </w:rPr>
              <w:t>frames are different</w:t>
            </w:r>
            <w:r w:rsidR="00534386">
              <w:rPr>
                <w:rFonts w:ascii="Century Gothic" w:eastAsia="Times New Roman" w:hAnsi="Century Gothic" w:cs="Times New Roman"/>
                <w:sz w:val="22"/>
                <w:szCs w:val="22"/>
              </w:rPr>
              <w:t xml:space="preserve"> as well</w:t>
            </w:r>
            <w:r w:rsidRPr="008D7605">
              <w:rPr>
                <w:rFonts w:ascii="Century Gothic" w:eastAsia="Times New Roman" w:hAnsi="Century Gothic" w:cs="Times New Roman"/>
                <w:sz w:val="22"/>
                <w:szCs w:val="22"/>
              </w:rPr>
              <w:t xml:space="preserve"> (years vs months)</w:t>
            </w:r>
          </w:p>
          <w:p w14:paraId="77433C91" w14:textId="77777777" w:rsidR="00C821DA" w:rsidRPr="008D7605" w:rsidRDefault="00C821DA">
            <w:pPr>
              <w:contextualSpacing w:val="0"/>
              <w:rPr>
                <w:rFonts w:ascii="Century Gothic" w:hAnsi="Century Gothic" w:cs="Times New Roman"/>
                <w:sz w:val="22"/>
                <w:szCs w:val="22"/>
              </w:rPr>
            </w:pPr>
          </w:p>
          <w:p w14:paraId="69776CBA" w14:textId="77777777" w:rsidR="00C821DA" w:rsidRPr="008D7605" w:rsidRDefault="00C821DA">
            <w:pPr>
              <w:contextualSpacing w:val="0"/>
              <w:rPr>
                <w:rFonts w:ascii="Century Gothic" w:hAnsi="Century Gothic" w:cs="Times New Roman"/>
                <w:sz w:val="22"/>
                <w:szCs w:val="22"/>
              </w:rPr>
            </w:pPr>
          </w:p>
          <w:p w14:paraId="259304B2" w14:textId="77777777" w:rsidR="00C821DA" w:rsidRPr="008D7605" w:rsidRDefault="00C821DA">
            <w:pPr>
              <w:contextualSpacing w:val="0"/>
              <w:rPr>
                <w:rFonts w:ascii="Century Gothic" w:hAnsi="Century Gothic" w:cs="Times New Roman"/>
                <w:sz w:val="22"/>
                <w:szCs w:val="22"/>
              </w:rPr>
            </w:pPr>
          </w:p>
          <w:p w14:paraId="1427F470" w14:textId="77777777" w:rsidR="00C821DA" w:rsidRPr="008D7605" w:rsidRDefault="00C821DA">
            <w:pPr>
              <w:contextualSpacing w:val="0"/>
              <w:rPr>
                <w:rFonts w:ascii="Century Gothic" w:hAnsi="Century Gothic" w:cs="Times New Roman"/>
                <w:sz w:val="22"/>
                <w:szCs w:val="22"/>
              </w:rPr>
            </w:pPr>
          </w:p>
        </w:tc>
        <w:tc>
          <w:tcPr>
            <w:tcW w:w="1438" w:type="dxa"/>
            <w:gridSpan w:val="2"/>
            <w:shd w:val="clear" w:color="auto" w:fill="FFFFFF"/>
            <w:vAlign w:val="center"/>
          </w:tcPr>
          <w:p w14:paraId="6FD787B1" w14:textId="6F0CE425" w:rsidR="00C821DA" w:rsidRPr="008D7605" w:rsidRDefault="00DB5CBC">
            <w:pPr>
              <w:contextualSpacing w:val="0"/>
              <w:rPr>
                <w:rFonts w:ascii="Century Gothic" w:hAnsi="Century Gothic" w:cs="Times New Roman"/>
                <w:sz w:val="22"/>
                <w:szCs w:val="22"/>
              </w:rPr>
            </w:pPr>
            <w:r w:rsidRPr="008D7605">
              <w:rPr>
                <w:rFonts w:ascii="Century Gothic" w:eastAsia="Times New Roman" w:hAnsi="Century Gothic" w:cs="Times New Roman"/>
                <w:sz w:val="22"/>
                <w:szCs w:val="22"/>
              </w:rPr>
              <w:t>7</w:t>
            </w:r>
            <w:r w:rsidR="00F6480A" w:rsidRPr="008D7605">
              <w:rPr>
                <w:rFonts w:ascii="Century Gothic" w:eastAsia="Times New Roman" w:hAnsi="Century Gothic" w:cs="Times New Roman"/>
                <w:sz w:val="22"/>
                <w:szCs w:val="22"/>
              </w:rPr>
              <w:t xml:space="preserve"> min</w:t>
            </w:r>
            <w:r w:rsidR="00DD47B9">
              <w:rPr>
                <w:rFonts w:ascii="Century Gothic" w:eastAsia="Times New Roman" w:hAnsi="Century Gothic" w:cs="Times New Roman"/>
                <w:sz w:val="22"/>
                <w:szCs w:val="22"/>
              </w:rPr>
              <w:t>.</w:t>
            </w:r>
          </w:p>
          <w:p w14:paraId="3A7D9420" w14:textId="77777777" w:rsidR="00C821DA" w:rsidRPr="008D7605" w:rsidRDefault="00C821DA">
            <w:pPr>
              <w:contextualSpacing w:val="0"/>
              <w:rPr>
                <w:rFonts w:ascii="Century Gothic" w:hAnsi="Century Gothic" w:cs="Times New Roman"/>
                <w:sz w:val="22"/>
                <w:szCs w:val="22"/>
              </w:rPr>
            </w:pPr>
          </w:p>
          <w:p w14:paraId="7EA86F28" w14:textId="77777777" w:rsidR="00C821DA" w:rsidRPr="008D7605" w:rsidRDefault="00C821DA">
            <w:pPr>
              <w:contextualSpacing w:val="0"/>
              <w:rPr>
                <w:rFonts w:ascii="Century Gothic" w:hAnsi="Century Gothic" w:cs="Times New Roman"/>
                <w:sz w:val="22"/>
                <w:szCs w:val="22"/>
              </w:rPr>
            </w:pPr>
          </w:p>
        </w:tc>
        <w:tc>
          <w:tcPr>
            <w:tcW w:w="3182" w:type="dxa"/>
            <w:gridSpan w:val="4"/>
            <w:shd w:val="clear" w:color="auto" w:fill="FFFFFF"/>
            <w:vAlign w:val="center"/>
          </w:tcPr>
          <w:p w14:paraId="1EBD4213" w14:textId="77777777" w:rsidR="00C821DA" w:rsidRPr="008D7605" w:rsidRDefault="00F6480A">
            <w:pPr>
              <w:contextualSpacing w:val="0"/>
              <w:rPr>
                <w:rFonts w:ascii="Century Gothic" w:hAnsi="Century Gothic" w:cs="Times New Roman"/>
                <w:sz w:val="22"/>
                <w:szCs w:val="22"/>
              </w:rPr>
            </w:pPr>
            <w:r w:rsidRPr="008D7605">
              <w:rPr>
                <w:rFonts w:ascii="Century Gothic" w:eastAsia="Times New Roman" w:hAnsi="Century Gothic" w:cs="Times New Roman"/>
                <w:sz w:val="22"/>
                <w:szCs w:val="22"/>
              </w:rPr>
              <w:t>Images of animals to project on the screen.</w:t>
            </w:r>
          </w:p>
          <w:p w14:paraId="5D9CA625" w14:textId="55DEB461" w:rsidR="00C821DA" w:rsidRPr="008D7605" w:rsidRDefault="00F6480A">
            <w:pPr>
              <w:contextualSpacing w:val="0"/>
              <w:rPr>
                <w:rFonts w:ascii="Century Gothic" w:hAnsi="Century Gothic" w:cs="Times New Roman"/>
                <w:sz w:val="22"/>
                <w:szCs w:val="22"/>
              </w:rPr>
            </w:pPr>
            <w:r w:rsidRPr="008D7605">
              <w:rPr>
                <w:rFonts w:ascii="Century Gothic" w:eastAsia="Times New Roman" w:hAnsi="Century Gothic" w:cs="Times New Roman"/>
                <w:sz w:val="22"/>
                <w:szCs w:val="22"/>
              </w:rPr>
              <w:t xml:space="preserve">Images of Chinese and Western </w:t>
            </w:r>
            <w:r w:rsidR="00B154D1">
              <w:rPr>
                <w:rFonts w:ascii="Century Gothic" w:eastAsia="Times New Roman" w:hAnsi="Century Gothic" w:cs="Times New Roman"/>
                <w:sz w:val="22"/>
                <w:szCs w:val="22"/>
              </w:rPr>
              <w:t>Z</w:t>
            </w:r>
            <w:r w:rsidR="00B154D1" w:rsidRPr="008D7605">
              <w:rPr>
                <w:rFonts w:ascii="Century Gothic" w:eastAsia="Times New Roman" w:hAnsi="Century Gothic" w:cs="Times New Roman"/>
                <w:sz w:val="22"/>
                <w:szCs w:val="22"/>
              </w:rPr>
              <w:t xml:space="preserve">odiacs </w:t>
            </w:r>
            <w:r w:rsidRPr="008D7605">
              <w:rPr>
                <w:rFonts w:ascii="Century Gothic" w:eastAsia="Times New Roman" w:hAnsi="Century Gothic" w:cs="Times New Roman"/>
                <w:sz w:val="22"/>
                <w:szCs w:val="22"/>
              </w:rPr>
              <w:t>to project on the screen</w:t>
            </w:r>
          </w:p>
          <w:p w14:paraId="5D9ED213" w14:textId="5C3D464F" w:rsidR="00C821DA" w:rsidRPr="008D7605" w:rsidRDefault="004625CE">
            <w:pPr>
              <w:contextualSpacing w:val="0"/>
              <w:rPr>
                <w:rFonts w:ascii="Century Gothic" w:hAnsi="Century Gothic" w:cs="Times New Roman"/>
                <w:sz w:val="22"/>
                <w:szCs w:val="22"/>
              </w:rPr>
            </w:pPr>
            <w:r w:rsidRPr="008D7605">
              <w:rPr>
                <w:rFonts w:ascii="Century Gothic" w:eastAsia="Times New Roman" w:hAnsi="Century Gothic" w:cs="Times New Roman"/>
                <w:sz w:val="22"/>
                <w:szCs w:val="22"/>
              </w:rPr>
              <w:t>Animal glossary handout</w:t>
            </w:r>
          </w:p>
          <w:p w14:paraId="30EE0DAD" w14:textId="77777777" w:rsidR="00C821DA" w:rsidRPr="008D7605" w:rsidRDefault="000B5D19">
            <w:pPr>
              <w:contextualSpacing w:val="0"/>
              <w:rPr>
                <w:rFonts w:ascii="Century Gothic" w:hAnsi="Century Gothic" w:cs="Times New Roman"/>
                <w:sz w:val="22"/>
                <w:szCs w:val="22"/>
              </w:rPr>
            </w:pPr>
            <w:hyperlink r:id="rId9">
              <w:r w:rsidR="00F6480A" w:rsidRPr="008D7605">
                <w:rPr>
                  <w:rFonts w:ascii="Century Gothic" w:eastAsia="Times New Roman" w:hAnsi="Century Gothic" w:cs="Times New Roman"/>
                  <w:b/>
                  <w:color w:val="0000FF"/>
                  <w:sz w:val="22"/>
                  <w:szCs w:val="22"/>
                  <w:u w:val="single"/>
                </w:rPr>
                <w:t>https://s-media-cache-ak0.pinimg.com/originals/e7/b2/dd/e7b2dd352ed30e1c11d27e7d56667526.jpg</w:t>
              </w:r>
            </w:hyperlink>
            <w:r w:rsidR="00F6480A" w:rsidRPr="008D7605">
              <w:rPr>
                <w:rFonts w:ascii="Century Gothic" w:eastAsia="Times New Roman" w:hAnsi="Century Gothic" w:cs="Times New Roman"/>
                <w:b/>
                <w:color w:val="0000FF"/>
                <w:sz w:val="22"/>
                <w:szCs w:val="22"/>
                <w:u w:val="single"/>
              </w:rPr>
              <w:t>https://www.quora.com/How-can-you-tell-what-sign-you-are</w:t>
            </w:r>
          </w:p>
          <w:p w14:paraId="1633BF59" w14:textId="1D3CCD22" w:rsidR="00C821DA" w:rsidRPr="008D7605" w:rsidRDefault="00C821DA">
            <w:pPr>
              <w:contextualSpacing w:val="0"/>
              <w:rPr>
                <w:rFonts w:ascii="Century Gothic" w:hAnsi="Century Gothic" w:cs="Times New Roman"/>
                <w:sz w:val="22"/>
                <w:szCs w:val="22"/>
              </w:rPr>
            </w:pPr>
          </w:p>
        </w:tc>
        <w:bookmarkStart w:id="50" w:name="_GoBack"/>
        <w:bookmarkEnd w:id="50"/>
      </w:tr>
      <w:tr w:rsidR="00C821DA" w:rsidRPr="008D7605" w14:paraId="09FF510C" w14:textId="77777777" w:rsidTr="002A473D">
        <w:trPr>
          <w:trHeight w:val="560"/>
        </w:trPr>
        <w:tc>
          <w:tcPr>
            <w:tcW w:w="3258" w:type="dxa"/>
            <w:shd w:val="clear" w:color="auto" w:fill="FFFFFF"/>
            <w:vAlign w:val="center"/>
          </w:tcPr>
          <w:p w14:paraId="740E3935" w14:textId="77777777" w:rsidR="00C821DA" w:rsidRPr="008D7605" w:rsidRDefault="00F6480A">
            <w:pPr>
              <w:contextualSpacing w:val="0"/>
              <w:rPr>
                <w:rFonts w:ascii="Century Gothic" w:hAnsi="Century Gothic" w:cs="Times New Roman"/>
                <w:sz w:val="22"/>
                <w:szCs w:val="22"/>
              </w:rPr>
            </w:pPr>
            <w:r w:rsidRPr="008D7605">
              <w:rPr>
                <w:rFonts w:ascii="Century Gothic" w:eastAsia="Times New Roman" w:hAnsi="Century Gothic" w:cs="Times New Roman"/>
                <w:b/>
                <w:sz w:val="22"/>
                <w:szCs w:val="22"/>
              </w:rPr>
              <w:t>Provide Input</w:t>
            </w:r>
            <w:r w:rsidRPr="008D7605">
              <w:rPr>
                <w:rFonts w:ascii="Century Gothic" w:eastAsia="Times New Roman" w:hAnsi="Century Gothic" w:cs="Times New Roman"/>
                <w:sz w:val="22"/>
                <w:szCs w:val="22"/>
              </w:rPr>
              <w:t xml:space="preserve"> </w:t>
            </w:r>
          </w:p>
        </w:tc>
        <w:tc>
          <w:tcPr>
            <w:tcW w:w="6752" w:type="dxa"/>
            <w:gridSpan w:val="7"/>
            <w:shd w:val="clear" w:color="auto" w:fill="FFFFFF"/>
            <w:vAlign w:val="center"/>
          </w:tcPr>
          <w:p w14:paraId="60B589C2" w14:textId="0B412A93" w:rsidR="00C821DA" w:rsidRPr="008D7605" w:rsidRDefault="00F6480A">
            <w:pPr>
              <w:contextualSpacing w:val="0"/>
              <w:rPr>
                <w:rFonts w:ascii="Century Gothic" w:hAnsi="Century Gothic" w:cs="Times New Roman"/>
                <w:sz w:val="22"/>
                <w:szCs w:val="22"/>
              </w:rPr>
            </w:pPr>
            <w:r w:rsidRPr="008D7605">
              <w:rPr>
                <w:rFonts w:ascii="Century Gothic" w:eastAsia="Times New Roman" w:hAnsi="Century Gothic" w:cs="Times New Roman"/>
                <w:sz w:val="22"/>
                <w:szCs w:val="22"/>
              </w:rPr>
              <w:t>Teacher gi</w:t>
            </w:r>
            <w:r w:rsidR="00025E3E" w:rsidRPr="008D7605">
              <w:rPr>
                <w:rFonts w:ascii="Century Gothic" w:eastAsia="Times New Roman" w:hAnsi="Century Gothic" w:cs="Times New Roman"/>
                <w:sz w:val="22"/>
                <w:szCs w:val="22"/>
              </w:rPr>
              <w:t xml:space="preserve">ves learners Chinese </w:t>
            </w:r>
            <w:r w:rsidR="00B154D1">
              <w:rPr>
                <w:rFonts w:ascii="Century Gothic" w:eastAsia="Times New Roman" w:hAnsi="Century Gothic" w:cs="Times New Roman"/>
                <w:sz w:val="22"/>
                <w:szCs w:val="22"/>
              </w:rPr>
              <w:t>Z</w:t>
            </w:r>
            <w:r w:rsidR="00B154D1" w:rsidRPr="008D7605">
              <w:rPr>
                <w:rFonts w:ascii="Century Gothic" w:eastAsia="Times New Roman" w:hAnsi="Century Gothic" w:cs="Times New Roman"/>
                <w:sz w:val="22"/>
                <w:szCs w:val="22"/>
              </w:rPr>
              <w:t>odiacs</w:t>
            </w:r>
            <w:r w:rsidRPr="008D7605">
              <w:rPr>
                <w:rFonts w:ascii="Century Gothic" w:eastAsia="Times New Roman" w:hAnsi="Century Gothic" w:cs="Times New Roman"/>
                <w:sz w:val="22"/>
                <w:szCs w:val="22"/>
              </w:rPr>
              <w:t xml:space="preserve">. Teacher leads the Chinese </w:t>
            </w:r>
            <w:r w:rsidR="00F6090B">
              <w:rPr>
                <w:rFonts w:ascii="Century Gothic" w:eastAsia="Times New Roman" w:hAnsi="Century Gothic" w:cs="Times New Roman"/>
                <w:sz w:val="22"/>
                <w:szCs w:val="22"/>
              </w:rPr>
              <w:t>Z</w:t>
            </w:r>
            <w:r w:rsidR="00F6090B" w:rsidRPr="008D7605">
              <w:rPr>
                <w:rFonts w:ascii="Century Gothic" w:eastAsia="Times New Roman" w:hAnsi="Century Gothic" w:cs="Times New Roman"/>
                <w:sz w:val="22"/>
                <w:szCs w:val="22"/>
              </w:rPr>
              <w:t xml:space="preserve">odiac </w:t>
            </w:r>
            <w:r w:rsidRPr="008D7605">
              <w:rPr>
                <w:rFonts w:ascii="Century Gothic" w:eastAsia="Times New Roman" w:hAnsi="Century Gothic" w:cs="Times New Roman"/>
                <w:sz w:val="22"/>
                <w:szCs w:val="22"/>
              </w:rPr>
              <w:t>rap</w:t>
            </w:r>
            <w:r w:rsidR="000353B6">
              <w:rPr>
                <w:rFonts w:ascii="Century Gothic" w:eastAsia="Times New Roman" w:hAnsi="Century Gothic" w:cs="Times New Roman"/>
                <w:sz w:val="22"/>
                <w:szCs w:val="22"/>
              </w:rPr>
              <w:t xml:space="preserve"> and</w:t>
            </w:r>
            <w:r w:rsidRPr="008D7605">
              <w:rPr>
                <w:rFonts w:ascii="Century Gothic" w:eastAsia="Times New Roman" w:hAnsi="Century Gothic" w:cs="Times New Roman"/>
                <w:sz w:val="22"/>
                <w:szCs w:val="22"/>
              </w:rPr>
              <w:t xml:space="preserve"> ask</w:t>
            </w:r>
            <w:r w:rsidR="000353B6">
              <w:rPr>
                <w:rFonts w:ascii="Century Gothic" w:eastAsia="Times New Roman" w:hAnsi="Century Gothic" w:cs="Times New Roman"/>
                <w:sz w:val="22"/>
                <w:szCs w:val="22"/>
              </w:rPr>
              <w:t>s</w:t>
            </w:r>
            <w:r w:rsidRPr="008D7605">
              <w:rPr>
                <w:rFonts w:ascii="Century Gothic" w:eastAsia="Times New Roman" w:hAnsi="Century Gothic" w:cs="Times New Roman"/>
                <w:sz w:val="22"/>
                <w:szCs w:val="22"/>
              </w:rPr>
              <w:t xml:space="preserve"> learners to follow the or</w:t>
            </w:r>
            <w:r w:rsidR="00025E3E" w:rsidRPr="008D7605">
              <w:rPr>
                <w:rFonts w:ascii="Century Gothic" w:eastAsia="Times New Roman" w:hAnsi="Century Gothic" w:cs="Times New Roman"/>
                <w:sz w:val="22"/>
                <w:szCs w:val="22"/>
              </w:rPr>
              <w:t xml:space="preserve">der of animals on the </w:t>
            </w:r>
            <w:r w:rsidR="00F6090B">
              <w:rPr>
                <w:rFonts w:ascii="Century Gothic" w:eastAsia="Times New Roman" w:hAnsi="Century Gothic" w:cs="Times New Roman"/>
                <w:sz w:val="22"/>
                <w:szCs w:val="22"/>
              </w:rPr>
              <w:t>Z</w:t>
            </w:r>
            <w:r w:rsidR="00F6090B" w:rsidRPr="008D7605">
              <w:rPr>
                <w:rFonts w:ascii="Century Gothic" w:eastAsia="Times New Roman" w:hAnsi="Century Gothic" w:cs="Times New Roman"/>
                <w:sz w:val="22"/>
                <w:szCs w:val="22"/>
              </w:rPr>
              <w:t>odiac</w:t>
            </w:r>
            <w:r w:rsidR="00534386">
              <w:rPr>
                <w:rFonts w:ascii="Century Gothic" w:eastAsia="Times New Roman" w:hAnsi="Century Gothic" w:cs="Times New Roman"/>
                <w:sz w:val="22"/>
                <w:szCs w:val="22"/>
              </w:rPr>
              <w:t>.</w:t>
            </w:r>
            <w:r w:rsidRPr="008D7605">
              <w:rPr>
                <w:rFonts w:ascii="Century Gothic" w:eastAsia="Times New Roman" w:hAnsi="Century Gothic" w:cs="Times New Roman"/>
                <w:sz w:val="22"/>
                <w:szCs w:val="22"/>
              </w:rPr>
              <w:t xml:space="preserve"> </w:t>
            </w:r>
            <w:r w:rsidR="00534386">
              <w:rPr>
                <w:rFonts w:ascii="Century Gothic" w:eastAsia="Times New Roman" w:hAnsi="Century Gothic" w:cs="Times New Roman"/>
                <w:sz w:val="22"/>
                <w:szCs w:val="22"/>
              </w:rPr>
              <w:t xml:space="preserve">Learners </w:t>
            </w:r>
            <w:r w:rsidRPr="008D7605">
              <w:rPr>
                <w:rFonts w:ascii="Century Gothic" w:eastAsia="Times New Roman" w:hAnsi="Century Gothic" w:cs="Times New Roman"/>
                <w:sz w:val="22"/>
                <w:szCs w:val="22"/>
              </w:rPr>
              <w:t>practice the rap with the teacher</w:t>
            </w:r>
          </w:p>
          <w:p w14:paraId="2F72B9B5" w14:textId="6B88C121" w:rsidR="00C821DA" w:rsidRPr="008D7605" w:rsidRDefault="000B5D19">
            <w:pPr>
              <w:contextualSpacing w:val="0"/>
              <w:rPr>
                <w:rFonts w:ascii="Century Gothic" w:hAnsi="Century Gothic" w:cs="Times New Roman"/>
                <w:sz w:val="22"/>
                <w:szCs w:val="22"/>
              </w:rPr>
            </w:pPr>
            <w:hyperlink r:id="rId10">
              <w:r w:rsidR="00F6480A" w:rsidRPr="002A473D">
                <w:rPr>
                  <w:rFonts w:ascii="Century Gothic" w:eastAsia="Times New Roman" w:hAnsi="Century Gothic" w:cs="Times New Roman"/>
                  <w:b/>
                  <w:color w:val="0000FF"/>
                  <w:sz w:val="22"/>
                  <w:szCs w:val="22"/>
                  <w:u w:val="single"/>
                </w:rPr>
                <w:t>https://www.youtube.com/watch?v=RJGmmN7gT5M</w:t>
              </w:r>
            </w:hyperlink>
            <w:r w:rsidR="00025E3E" w:rsidRPr="008D7605">
              <w:rPr>
                <w:rFonts w:ascii="Century Gothic" w:eastAsia="Gungsuh" w:hAnsi="Century Gothic" w:cs="Times New Roman"/>
                <w:sz w:val="22"/>
                <w:szCs w:val="22"/>
              </w:rPr>
              <w:t xml:space="preserve">  (year of the rooster).</w:t>
            </w:r>
          </w:p>
          <w:p w14:paraId="6307E639" w14:textId="64552F46" w:rsidR="00C821DA" w:rsidRPr="008D7605" w:rsidRDefault="00F6480A">
            <w:pPr>
              <w:contextualSpacing w:val="0"/>
              <w:rPr>
                <w:rFonts w:ascii="Century Gothic" w:hAnsi="Century Gothic" w:cs="Times New Roman"/>
                <w:sz w:val="22"/>
                <w:szCs w:val="22"/>
              </w:rPr>
            </w:pPr>
            <w:r w:rsidRPr="008D7605">
              <w:rPr>
                <w:rFonts w:ascii="Century Gothic" w:eastAsia="Times New Roman" w:hAnsi="Century Gothic" w:cs="Times New Roman"/>
                <w:sz w:val="22"/>
                <w:szCs w:val="22"/>
              </w:rPr>
              <w:t xml:space="preserve">Teach the Chinese </w:t>
            </w:r>
            <w:r w:rsidR="00F6090B">
              <w:rPr>
                <w:rFonts w:ascii="Century Gothic" w:eastAsia="Times New Roman" w:hAnsi="Century Gothic" w:cs="Times New Roman"/>
                <w:sz w:val="22"/>
                <w:szCs w:val="22"/>
              </w:rPr>
              <w:t>Z</w:t>
            </w:r>
            <w:r w:rsidR="00F6090B" w:rsidRPr="008D7605">
              <w:rPr>
                <w:rFonts w:ascii="Century Gothic" w:eastAsia="Times New Roman" w:hAnsi="Century Gothic" w:cs="Times New Roman"/>
                <w:sz w:val="22"/>
                <w:szCs w:val="22"/>
              </w:rPr>
              <w:t xml:space="preserve">odiac </w:t>
            </w:r>
            <w:r w:rsidRPr="008D7605">
              <w:rPr>
                <w:rFonts w:ascii="Century Gothic" w:eastAsia="Times New Roman" w:hAnsi="Century Gothic" w:cs="Times New Roman"/>
                <w:sz w:val="22"/>
                <w:szCs w:val="22"/>
              </w:rPr>
              <w:t>rap</w:t>
            </w:r>
            <w:r w:rsidR="000353B6">
              <w:rPr>
                <w:rFonts w:ascii="Century Gothic" w:eastAsia="Times New Roman" w:hAnsi="Century Gothic" w:cs="Times New Roman"/>
                <w:sz w:val="22"/>
                <w:szCs w:val="22"/>
              </w:rPr>
              <w:t xml:space="preserve"> and</w:t>
            </w:r>
            <w:r w:rsidRPr="008D7605">
              <w:rPr>
                <w:rFonts w:ascii="Century Gothic" w:eastAsia="Times New Roman" w:hAnsi="Century Gothic" w:cs="Times New Roman"/>
                <w:sz w:val="22"/>
                <w:szCs w:val="22"/>
              </w:rPr>
              <w:t xml:space="preserve"> ask learners </w:t>
            </w:r>
            <w:r w:rsidR="00025E3E" w:rsidRPr="008D7605">
              <w:rPr>
                <w:rFonts w:ascii="Century Gothic" w:eastAsia="Times New Roman" w:hAnsi="Century Gothic" w:cs="Times New Roman"/>
                <w:sz w:val="22"/>
                <w:szCs w:val="22"/>
              </w:rPr>
              <w:t>to follow the order of animals o</w:t>
            </w:r>
            <w:r w:rsidR="003F0940" w:rsidRPr="008D7605">
              <w:rPr>
                <w:rFonts w:ascii="Century Gothic" w:eastAsia="Times New Roman" w:hAnsi="Century Gothic" w:cs="Times New Roman"/>
                <w:sz w:val="22"/>
                <w:szCs w:val="22"/>
              </w:rPr>
              <w:t xml:space="preserve">n the </w:t>
            </w:r>
            <w:r w:rsidR="00F6090B">
              <w:rPr>
                <w:rFonts w:ascii="Century Gothic" w:eastAsia="Times New Roman" w:hAnsi="Century Gothic" w:cs="Times New Roman"/>
                <w:sz w:val="22"/>
                <w:szCs w:val="22"/>
              </w:rPr>
              <w:t>Z</w:t>
            </w:r>
            <w:r w:rsidR="00F6090B" w:rsidRPr="008D7605">
              <w:rPr>
                <w:rFonts w:ascii="Century Gothic" w:eastAsia="Times New Roman" w:hAnsi="Century Gothic" w:cs="Times New Roman"/>
                <w:sz w:val="22"/>
                <w:szCs w:val="22"/>
              </w:rPr>
              <w:t>odiac</w:t>
            </w:r>
            <w:r w:rsidR="00025E3E" w:rsidRPr="008D7605">
              <w:rPr>
                <w:rFonts w:ascii="Century Gothic" w:eastAsia="Times New Roman" w:hAnsi="Century Gothic" w:cs="Times New Roman"/>
                <w:sz w:val="22"/>
                <w:szCs w:val="22"/>
              </w:rPr>
              <w:t>.</w:t>
            </w:r>
            <w:r w:rsidRPr="008D7605">
              <w:rPr>
                <w:rFonts w:ascii="Century Gothic" w:eastAsia="Times New Roman" w:hAnsi="Century Gothic" w:cs="Times New Roman"/>
                <w:sz w:val="22"/>
                <w:szCs w:val="22"/>
              </w:rPr>
              <w:t xml:space="preserve"> </w:t>
            </w:r>
          </w:p>
          <w:p w14:paraId="411810E4" w14:textId="77777777" w:rsidR="00C821DA" w:rsidRPr="008D7605" w:rsidRDefault="00C821DA">
            <w:pPr>
              <w:contextualSpacing w:val="0"/>
              <w:rPr>
                <w:rFonts w:ascii="Century Gothic" w:hAnsi="Century Gothic" w:cs="Times New Roman"/>
                <w:sz w:val="22"/>
                <w:szCs w:val="22"/>
              </w:rPr>
            </w:pPr>
          </w:p>
        </w:tc>
        <w:tc>
          <w:tcPr>
            <w:tcW w:w="1438" w:type="dxa"/>
            <w:gridSpan w:val="2"/>
            <w:shd w:val="clear" w:color="auto" w:fill="FFFFFF"/>
            <w:vAlign w:val="center"/>
          </w:tcPr>
          <w:p w14:paraId="534CE227" w14:textId="6FC97215" w:rsidR="00C821DA" w:rsidRPr="008D7605" w:rsidRDefault="00F6480A" w:rsidP="00CA2646">
            <w:pPr>
              <w:contextualSpacing w:val="0"/>
              <w:rPr>
                <w:rFonts w:ascii="Century Gothic" w:hAnsi="Century Gothic" w:cs="Times New Roman"/>
                <w:sz w:val="22"/>
                <w:szCs w:val="22"/>
              </w:rPr>
            </w:pPr>
            <w:r w:rsidRPr="008D7605">
              <w:rPr>
                <w:rFonts w:ascii="Century Gothic" w:eastAsia="Times New Roman" w:hAnsi="Century Gothic" w:cs="Times New Roman"/>
                <w:sz w:val="22"/>
                <w:szCs w:val="22"/>
              </w:rPr>
              <w:t>10 min</w:t>
            </w:r>
            <w:r w:rsidR="00CA2646">
              <w:rPr>
                <w:rFonts w:ascii="Century Gothic" w:eastAsia="Times New Roman" w:hAnsi="Century Gothic" w:cs="Times New Roman"/>
                <w:sz w:val="22"/>
                <w:szCs w:val="22"/>
              </w:rPr>
              <w:t>.</w:t>
            </w:r>
          </w:p>
        </w:tc>
        <w:tc>
          <w:tcPr>
            <w:tcW w:w="3182" w:type="dxa"/>
            <w:gridSpan w:val="4"/>
            <w:shd w:val="clear" w:color="auto" w:fill="FFFFFF"/>
            <w:vAlign w:val="center"/>
          </w:tcPr>
          <w:p w14:paraId="02413A76" w14:textId="5D95435D" w:rsidR="00C821DA" w:rsidRDefault="003F0940">
            <w:pPr>
              <w:contextualSpacing w:val="0"/>
              <w:rPr>
                <w:rFonts w:ascii="Century Gothic" w:eastAsia="Times New Roman" w:hAnsi="Century Gothic" w:cs="Times New Roman"/>
                <w:sz w:val="22"/>
                <w:szCs w:val="22"/>
              </w:rPr>
            </w:pPr>
            <w:r w:rsidRPr="008D7605">
              <w:rPr>
                <w:rFonts w:ascii="Century Gothic" w:eastAsia="Times New Roman" w:hAnsi="Century Gothic" w:cs="Times New Roman"/>
                <w:sz w:val="22"/>
                <w:szCs w:val="22"/>
              </w:rPr>
              <w:t>Copies</w:t>
            </w:r>
            <w:r w:rsidR="00F6480A" w:rsidRPr="008D7605">
              <w:rPr>
                <w:rFonts w:ascii="Century Gothic" w:eastAsia="Times New Roman" w:hAnsi="Century Gothic" w:cs="Times New Roman"/>
                <w:sz w:val="22"/>
                <w:szCs w:val="22"/>
              </w:rPr>
              <w:t xml:space="preserve"> of</w:t>
            </w:r>
            <w:r w:rsidRPr="008D7605">
              <w:rPr>
                <w:rFonts w:ascii="Century Gothic" w:eastAsia="Times New Roman" w:hAnsi="Century Gothic" w:cs="Times New Roman"/>
                <w:sz w:val="22"/>
                <w:szCs w:val="22"/>
              </w:rPr>
              <w:t xml:space="preserve"> Chinese</w:t>
            </w:r>
            <w:r w:rsidR="00F6090B" w:rsidRPr="008D7605">
              <w:rPr>
                <w:rFonts w:ascii="Century Gothic" w:eastAsia="Times New Roman" w:hAnsi="Century Gothic" w:cs="Times New Roman"/>
                <w:sz w:val="22"/>
                <w:szCs w:val="22"/>
              </w:rPr>
              <w:t xml:space="preserve"> </w:t>
            </w:r>
            <w:r w:rsidR="002A473D">
              <w:rPr>
                <w:rFonts w:ascii="Century Gothic" w:eastAsia="Times New Roman" w:hAnsi="Century Gothic" w:cs="Times New Roman"/>
                <w:sz w:val="22"/>
                <w:szCs w:val="22"/>
              </w:rPr>
              <w:t xml:space="preserve">Zodiac </w:t>
            </w:r>
            <w:r w:rsidRPr="008D7605">
              <w:rPr>
                <w:rFonts w:ascii="Century Gothic" w:hAnsi="Century Gothic" w:cs="Times New Roman"/>
                <w:sz w:val="22"/>
                <w:szCs w:val="22"/>
              </w:rPr>
              <w:t xml:space="preserve">and </w:t>
            </w:r>
            <w:r w:rsidR="00F6480A" w:rsidRPr="008D7605">
              <w:rPr>
                <w:rFonts w:ascii="Century Gothic" w:eastAsia="Times New Roman" w:hAnsi="Century Gothic" w:cs="Times New Roman"/>
                <w:sz w:val="22"/>
                <w:szCs w:val="22"/>
              </w:rPr>
              <w:t xml:space="preserve">Chinese </w:t>
            </w:r>
            <w:r w:rsidR="00F6090B">
              <w:rPr>
                <w:rFonts w:ascii="Century Gothic" w:eastAsia="Times New Roman" w:hAnsi="Century Gothic" w:cs="Times New Roman"/>
                <w:sz w:val="22"/>
                <w:szCs w:val="22"/>
              </w:rPr>
              <w:t>Z</w:t>
            </w:r>
            <w:r w:rsidR="00F6090B" w:rsidRPr="008D7605">
              <w:rPr>
                <w:rFonts w:ascii="Century Gothic" w:eastAsia="Times New Roman" w:hAnsi="Century Gothic" w:cs="Times New Roman"/>
                <w:sz w:val="22"/>
                <w:szCs w:val="22"/>
              </w:rPr>
              <w:t xml:space="preserve">odiac </w:t>
            </w:r>
            <w:r w:rsidR="00F6480A" w:rsidRPr="008D7605">
              <w:rPr>
                <w:rFonts w:ascii="Century Gothic" w:eastAsia="Times New Roman" w:hAnsi="Century Gothic" w:cs="Times New Roman"/>
                <w:sz w:val="22"/>
                <w:szCs w:val="22"/>
              </w:rPr>
              <w:t>rap</w:t>
            </w:r>
            <w:r w:rsidRPr="008D7605">
              <w:rPr>
                <w:rFonts w:ascii="Century Gothic" w:eastAsia="Times New Roman" w:hAnsi="Century Gothic" w:cs="Times New Roman"/>
                <w:sz w:val="22"/>
                <w:szCs w:val="22"/>
              </w:rPr>
              <w:t xml:space="preserve"> for each learner</w:t>
            </w:r>
            <w:r w:rsidR="00B154D1">
              <w:rPr>
                <w:rFonts w:ascii="Century Gothic" w:eastAsia="Times New Roman" w:hAnsi="Century Gothic" w:cs="Times New Roman"/>
                <w:sz w:val="22"/>
                <w:szCs w:val="22"/>
              </w:rPr>
              <w:t>.</w:t>
            </w:r>
          </w:p>
          <w:p w14:paraId="75D95C1A" w14:textId="29101F5C" w:rsidR="00B154D1" w:rsidRPr="002A473D" w:rsidRDefault="000B5D19">
            <w:pPr>
              <w:contextualSpacing w:val="0"/>
              <w:rPr>
                <w:rFonts w:ascii="Century Gothic" w:hAnsi="Century Gothic" w:cs="Times New Roman"/>
                <w:b/>
                <w:sz w:val="22"/>
                <w:szCs w:val="22"/>
              </w:rPr>
            </w:pPr>
            <w:hyperlink r:id="rId11" w:history="1">
              <w:r w:rsidR="00B154D1" w:rsidRPr="002A473D">
                <w:rPr>
                  <w:rStyle w:val="Hyperlink"/>
                  <w:rFonts w:ascii="Century Gothic" w:hAnsi="Century Gothic" w:cs="Times New Roman"/>
                  <w:b/>
                  <w:sz w:val="22"/>
                  <w:szCs w:val="22"/>
                </w:rPr>
                <w:t>https://drive.google.com/a/cps.edu/file/d/0B4TyhdVVbYxsSjU4ZHM3UTM4MEU/view?usp=sharing</w:t>
              </w:r>
            </w:hyperlink>
            <w:r w:rsidR="00B154D1" w:rsidRPr="002A473D">
              <w:rPr>
                <w:rFonts w:ascii="Century Gothic" w:hAnsi="Century Gothic" w:cs="Times New Roman"/>
                <w:b/>
                <w:sz w:val="22"/>
                <w:szCs w:val="22"/>
              </w:rPr>
              <w:t xml:space="preserve"> </w:t>
            </w:r>
          </w:p>
          <w:p w14:paraId="1B6C5F71" w14:textId="77777777" w:rsidR="00C821DA" w:rsidRPr="008D7605" w:rsidRDefault="00F6480A">
            <w:pPr>
              <w:contextualSpacing w:val="0"/>
              <w:rPr>
                <w:rFonts w:ascii="Century Gothic" w:hAnsi="Century Gothic" w:cs="Times New Roman"/>
                <w:sz w:val="22"/>
                <w:szCs w:val="22"/>
              </w:rPr>
            </w:pPr>
            <w:r w:rsidRPr="008D7605">
              <w:rPr>
                <w:rFonts w:ascii="Century Gothic" w:eastAsia="Times New Roman" w:hAnsi="Century Gothic" w:cs="Times New Roman"/>
                <w:sz w:val="22"/>
                <w:szCs w:val="22"/>
              </w:rPr>
              <w:t>Video clip of Chinese New Year (2017 year of the rooster)</w:t>
            </w:r>
          </w:p>
          <w:p w14:paraId="46CB8D7A" w14:textId="137C8A26" w:rsidR="00C821DA" w:rsidRPr="008D7605" w:rsidRDefault="00C821DA" w:rsidP="00534386">
            <w:pPr>
              <w:contextualSpacing w:val="0"/>
              <w:rPr>
                <w:rFonts w:ascii="Century Gothic" w:hAnsi="Century Gothic" w:cs="Times New Roman"/>
                <w:sz w:val="22"/>
                <w:szCs w:val="22"/>
              </w:rPr>
            </w:pPr>
          </w:p>
        </w:tc>
      </w:tr>
      <w:tr w:rsidR="00C821DA" w:rsidRPr="008D7605" w14:paraId="24DDA98C" w14:textId="77777777" w:rsidTr="002A473D">
        <w:trPr>
          <w:trHeight w:val="2267"/>
        </w:trPr>
        <w:tc>
          <w:tcPr>
            <w:tcW w:w="3258" w:type="dxa"/>
            <w:shd w:val="clear" w:color="auto" w:fill="FFFFFF"/>
            <w:vAlign w:val="center"/>
          </w:tcPr>
          <w:p w14:paraId="22D4F707" w14:textId="2EAF5ADD" w:rsidR="00C821DA" w:rsidRPr="008D7605" w:rsidRDefault="00F6480A">
            <w:pPr>
              <w:contextualSpacing w:val="0"/>
              <w:rPr>
                <w:rFonts w:ascii="Century Gothic" w:hAnsi="Century Gothic" w:cs="Times New Roman"/>
                <w:sz w:val="22"/>
                <w:szCs w:val="22"/>
              </w:rPr>
            </w:pPr>
            <w:r w:rsidRPr="008D7605">
              <w:rPr>
                <w:rFonts w:ascii="Century Gothic" w:eastAsia="Times New Roman" w:hAnsi="Century Gothic" w:cs="Times New Roman"/>
                <w:b/>
                <w:sz w:val="22"/>
                <w:szCs w:val="22"/>
              </w:rPr>
              <w:t>Elicit Performance / Provide Feedback</w:t>
            </w:r>
            <w:r w:rsidRPr="008D7605">
              <w:rPr>
                <w:rFonts w:ascii="Century Gothic" w:eastAsia="Times New Roman" w:hAnsi="Century Gothic" w:cs="Times New Roman"/>
                <w:sz w:val="22"/>
                <w:szCs w:val="22"/>
              </w:rPr>
              <w:t xml:space="preserve"> </w:t>
            </w:r>
          </w:p>
        </w:tc>
        <w:tc>
          <w:tcPr>
            <w:tcW w:w="6752" w:type="dxa"/>
            <w:gridSpan w:val="7"/>
            <w:shd w:val="clear" w:color="auto" w:fill="FFFFFF"/>
            <w:vAlign w:val="center"/>
          </w:tcPr>
          <w:p w14:paraId="2B94259D" w14:textId="5FD330D2" w:rsidR="00C821DA" w:rsidRDefault="00987E36">
            <w:pPr>
              <w:rPr>
                <w:ins w:id="51" w:author="GilGarcia, Caliz" w:date="2017-06-27T10:59:00Z"/>
                <w:rFonts w:ascii="Century Gothic" w:eastAsia="Times New Roman" w:hAnsi="Century Gothic" w:cs="Times New Roman"/>
                <w:sz w:val="22"/>
                <w:szCs w:val="22"/>
              </w:rPr>
            </w:pPr>
            <w:r w:rsidRPr="008D7605">
              <w:rPr>
                <w:rFonts w:ascii="Century Gothic" w:eastAsia="Times New Roman" w:hAnsi="Century Gothic" w:cs="Times New Roman"/>
                <w:sz w:val="22"/>
                <w:szCs w:val="22"/>
              </w:rPr>
              <w:t xml:space="preserve">Teacher asks learners </w:t>
            </w:r>
            <w:r w:rsidR="000353B6">
              <w:rPr>
                <w:rFonts w:ascii="Century Gothic" w:eastAsia="Times New Roman" w:hAnsi="Century Gothic" w:cs="Times New Roman"/>
                <w:sz w:val="22"/>
                <w:szCs w:val="22"/>
              </w:rPr>
              <w:t>to make a</w:t>
            </w:r>
            <w:r w:rsidRPr="008D7605">
              <w:rPr>
                <w:rFonts w:ascii="Century Gothic" w:eastAsia="Times New Roman" w:hAnsi="Century Gothic" w:cs="Times New Roman"/>
                <w:sz w:val="22"/>
                <w:szCs w:val="22"/>
              </w:rPr>
              <w:t xml:space="preserve"> list of birth years for their family members.  (NOTE:  Learners were asked to bring to class the list of birth</w:t>
            </w:r>
            <w:r w:rsidR="000353B6">
              <w:rPr>
                <w:rFonts w:ascii="Century Gothic" w:eastAsia="Times New Roman" w:hAnsi="Century Gothic" w:cs="Times New Roman"/>
                <w:sz w:val="22"/>
                <w:szCs w:val="22"/>
              </w:rPr>
              <w:t xml:space="preserve"> years for their family members). </w:t>
            </w:r>
            <w:r w:rsidRPr="008D7605">
              <w:rPr>
                <w:rFonts w:ascii="Century Gothic" w:eastAsia="Times New Roman" w:hAnsi="Century Gothic" w:cs="Times New Roman"/>
                <w:sz w:val="22"/>
                <w:szCs w:val="22"/>
              </w:rPr>
              <w:t xml:space="preserve">Teacher asks learners to use the list of birth years </w:t>
            </w:r>
            <w:r w:rsidR="000353B6">
              <w:rPr>
                <w:rFonts w:ascii="Century Gothic" w:eastAsia="Times New Roman" w:hAnsi="Century Gothic" w:cs="Times New Roman"/>
                <w:sz w:val="22"/>
                <w:szCs w:val="22"/>
              </w:rPr>
              <w:t xml:space="preserve">of </w:t>
            </w:r>
            <w:r w:rsidRPr="008D7605">
              <w:rPr>
                <w:rFonts w:ascii="Century Gothic" w:eastAsia="Times New Roman" w:hAnsi="Century Gothic" w:cs="Times New Roman"/>
                <w:sz w:val="22"/>
                <w:szCs w:val="22"/>
              </w:rPr>
              <w:t xml:space="preserve">their family members to locate the year and animal associated with the year on the </w:t>
            </w:r>
            <w:r w:rsidR="004254AD">
              <w:rPr>
                <w:rFonts w:ascii="Century Gothic" w:eastAsia="Times New Roman" w:hAnsi="Century Gothic" w:cs="Times New Roman"/>
                <w:sz w:val="22"/>
                <w:szCs w:val="22"/>
              </w:rPr>
              <w:t>Z</w:t>
            </w:r>
            <w:r w:rsidR="004254AD" w:rsidRPr="008D7605">
              <w:rPr>
                <w:rFonts w:ascii="Century Gothic" w:eastAsia="Times New Roman" w:hAnsi="Century Gothic" w:cs="Times New Roman"/>
                <w:sz w:val="22"/>
                <w:szCs w:val="22"/>
              </w:rPr>
              <w:t xml:space="preserve">odiac </w:t>
            </w:r>
            <w:r w:rsidRPr="008D7605">
              <w:rPr>
                <w:rFonts w:ascii="Century Gothic" w:eastAsia="Times New Roman" w:hAnsi="Century Gothic" w:cs="Times New Roman"/>
                <w:sz w:val="22"/>
                <w:szCs w:val="22"/>
              </w:rPr>
              <w:t xml:space="preserve">map.  Learners draw the </w:t>
            </w:r>
            <w:r w:rsidR="004254AD">
              <w:rPr>
                <w:rFonts w:ascii="Century Gothic" w:eastAsia="Times New Roman" w:hAnsi="Century Gothic" w:cs="Times New Roman"/>
                <w:sz w:val="22"/>
                <w:szCs w:val="22"/>
              </w:rPr>
              <w:t>Z</w:t>
            </w:r>
            <w:r w:rsidR="004254AD" w:rsidRPr="008D7605">
              <w:rPr>
                <w:rFonts w:ascii="Century Gothic" w:eastAsia="Times New Roman" w:hAnsi="Century Gothic" w:cs="Times New Roman"/>
                <w:sz w:val="22"/>
                <w:szCs w:val="22"/>
              </w:rPr>
              <w:t xml:space="preserve">odiac </w:t>
            </w:r>
            <w:r w:rsidRPr="008D7605">
              <w:rPr>
                <w:rFonts w:ascii="Century Gothic" w:eastAsia="Times New Roman" w:hAnsi="Century Gothic" w:cs="Times New Roman"/>
                <w:sz w:val="22"/>
                <w:szCs w:val="22"/>
              </w:rPr>
              <w:t>animal next to each family member’s birth year on their list of family members.</w:t>
            </w:r>
            <w:ins w:id="52" w:author="Owner" w:date="2017-07-12T13:37:00Z">
              <w:r w:rsidR="002A473D">
                <w:rPr>
                  <w:rFonts w:ascii="Century Gothic" w:eastAsia="Times New Roman" w:hAnsi="Century Gothic" w:cs="Times New Roman"/>
                  <w:sz w:val="22"/>
                  <w:szCs w:val="22"/>
                </w:rPr>
                <w:t xml:space="preserve"> </w:t>
              </w:r>
            </w:ins>
          </w:p>
          <w:p w14:paraId="402FEA66" w14:textId="70166BD0" w:rsidR="00DD4A02" w:rsidRPr="008D7605" w:rsidRDefault="00DD4A02">
            <w:pPr>
              <w:rPr>
                <w:rFonts w:ascii="Century Gothic" w:eastAsia="Times New Roman" w:hAnsi="Century Gothic" w:cs="Times New Roman"/>
                <w:sz w:val="22"/>
                <w:szCs w:val="22"/>
              </w:rPr>
            </w:pPr>
          </w:p>
        </w:tc>
        <w:tc>
          <w:tcPr>
            <w:tcW w:w="1438" w:type="dxa"/>
            <w:gridSpan w:val="2"/>
            <w:shd w:val="clear" w:color="auto" w:fill="FFFFFF"/>
            <w:vAlign w:val="center"/>
          </w:tcPr>
          <w:p w14:paraId="09401E27" w14:textId="5FC6082E" w:rsidR="00C821DA" w:rsidRPr="008D7605" w:rsidRDefault="00F6480A">
            <w:pPr>
              <w:contextualSpacing w:val="0"/>
              <w:rPr>
                <w:rFonts w:ascii="Century Gothic" w:hAnsi="Century Gothic" w:cs="Times New Roman"/>
                <w:sz w:val="22"/>
                <w:szCs w:val="22"/>
              </w:rPr>
            </w:pPr>
            <w:r w:rsidRPr="008D7605">
              <w:rPr>
                <w:rFonts w:ascii="Century Gothic" w:hAnsi="Century Gothic" w:cs="Times New Roman"/>
                <w:sz w:val="22"/>
                <w:szCs w:val="22"/>
              </w:rPr>
              <w:t>8 min</w:t>
            </w:r>
            <w:r w:rsidR="00CA2646">
              <w:rPr>
                <w:rFonts w:ascii="Century Gothic" w:hAnsi="Century Gothic" w:cs="Times New Roman"/>
                <w:sz w:val="22"/>
                <w:szCs w:val="22"/>
              </w:rPr>
              <w:t>.</w:t>
            </w:r>
          </w:p>
          <w:p w14:paraId="7BD18280" w14:textId="77777777" w:rsidR="00C821DA" w:rsidRPr="008D7605" w:rsidRDefault="00C821DA">
            <w:pPr>
              <w:contextualSpacing w:val="0"/>
              <w:rPr>
                <w:rFonts w:ascii="Century Gothic" w:hAnsi="Century Gothic" w:cs="Times New Roman"/>
                <w:sz w:val="22"/>
                <w:szCs w:val="22"/>
              </w:rPr>
            </w:pPr>
          </w:p>
          <w:p w14:paraId="2F885B84" w14:textId="77777777" w:rsidR="00C821DA" w:rsidRPr="008D7605" w:rsidRDefault="00C821DA">
            <w:pPr>
              <w:contextualSpacing w:val="0"/>
              <w:rPr>
                <w:rFonts w:ascii="Century Gothic" w:hAnsi="Century Gothic" w:cs="Times New Roman"/>
                <w:sz w:val="22"/>
                <w:szCs w:val="22"/>
              </w:rPr>
            </w:pPr>
          </w:p>
          <w:p w14:paraId="1D2BA9E7" w14:textId="77777777" w:rsidR="00C821DA" w:rsidRPr="008D7605" w:rsidRDefault="00C821DA">
            <w:pPr>
              <w:contextualSpacing w:val="0"/>
              <w:rPr>
                <w:rFonts w:ascii="Century Gothic" w:hAnsi="Century Gothic" w:cs="Times New Roman"/>
                <w:sz w:val="22"/>
                <w:szCs w:val="22"/>
              </w:rPr>
            </w:pPr>
          </w:p>
          <w:p w14:paraId="2F21B951" w14:textId="77777777" w:rsidR="00C821DA" w:rsidRPr="008D7605" w:rsidRDefault="00C821DA">
            <w:pPr>
              <w:contextualSpacing w:val="0"/>
              <w:rPr>
                <w:rFonts w:ascii="Century Gothic" w:hAnsi="Century Gothic" w:cs="Times New Roman"/>
                <w:sz w:val="22"/>
                <w:szCs w:val="22"/>
              </w:rPr>
            </w:pPr>
          </w:p>
          <w:p w14:paraId="3BCF2D52" w14:textId="77777777" w:rsidR="00C821DA" w:rsidRPr="008D7605" w:rsidRDefault="00C821DA">
            <w:pPr>
              <w:contextualSpacing w:val="0"/>
              <w:rPr>
                <w:rFonts w:ascii="Century Gothic" w:hAnsi="Century Gothic" w:cs="Times New Roman"/>
                <w:sz w:val="22"/>
                <w:szCs w:val="22"/>
              </w:rPr>
            </w:pPr>
          </w:p>
        </w:tc>
        <w:tc>
          <w:tcPr>
            <w:tcW w:w="3182" w:type="dxa"/>
            <w:gridSpan w:val="4"/>
            <w:shd w:val="clear" w:color="auto" w:fill="FFFFFF"/>
            <w:vAlign w:val="center"/>
          </w:tcPr>
          <w:p w14:paraId="3D5FBC50" w14:textId="09FEBD37" w:rsidR="00025E3E" w:rsidRPr="008D7605" w:rsidRDefault="00025E3E">
            <w:pPr>
              <w:contextualSpacing w:val="0"/>
              <w:rPr>
                <w:rFonts w:ascii="Century Gothic" w:hAnsi="Century Gothic"/>
                <w:sz w:val="22"/>
                <w:szCs w:val="22"/>
              </w:rPr>
            </w:pPr>
            <w:r w:rsidRPr="008D7605">
              <w:rPr>
                <w:rFonts w:ascii="Century Gothic" w:hAnsi="Century Gothic"/>
                <w:sz w:val="22"/>
                <w:szCs w:val="22"/>
              </w:rPr>
              <w:t>List of birth years for learners’ family members.</w:t>
            </w:r>
          </w:p>
          <w:p w14:paraId="0CADA1A7" w14:textId="7C1F3FC2" w:rsidR="00025E3E" w:rsidRPr="008D7605" w:rsidRDefault="00025E3E">
            <w:pPr>
              <w:contextualSpacing w:val="0"/>
              <w:rPr>
                <w:rFonts w:ascii="Century Gothic" w:hAnsi="Century Gothic"/>
                <w:sz w:val="22"/>
                <w:szCs w:val="22"/>
              </w:rPr>
            </w:pPr>
          </w:p>
          <w:p w14:paraId="55DDE93D" w14:textId="33D725D5" w:rsidR="00025E3E" w:rsidRPr="008D7605" w:rsidRDefault="00025E3E">
            <w:pPr>
              <w:contextualSpacing w:val="0"/>
              <w:rPr>
                <w:rFonts w:ascii="Century Gothic" w:hAnsi="Century Gothic"/>
                <w:sz w:val="22"/>
                <w:szCs w:val="22"/>
              </w:rPr>
            </w:pPr>
            <w:r w:rsidRPr="008D7605">
              <w:rPr>
                <w:rFonts w:ascii="Century Gothic" w:hAnsi="Century Gothic"/>
                <w:sz w:val="22"/>
                <w:szCs w:val="22"/>
              </w:rPr>
              <w:t xml:space="preserve">Chinese </w:t>
            </w:r>
            <w:r w:rsidR="004254AD">
              <w:rPr>
                <w:rFonts w:ascii="Century Gothic" w:hAnsi="Century Gothic"/>
                <w:sz w:val="22"/>
                <w:szCs w:val="22"/>
              </w:rPr>
              <w:t>Z</w:t>
            </w:r>
            <w:r w:rsidR="004254AD" w:rsidRPr="008D7605">
              <w:rPr>
                <w:rFonts w:ascii="Century Gothic" w:hAnsi="Century Gothic"/>
                <w:sz w:val="22"/>
                <w:szCs w:val="22"/>
              </w:rPr>
              <w:t>odiac</w:t>
            </w:r>
          </w:p>
          <w:p w14:paraId="6B471354" w14:textId="77777777" w:rsidR="00025E3E" w:rsidRPr="008D7605" w:rsidRDefault="00025E3E">
            <w:pPr>
              <w:contextualSpacing w:val="0"/>
              <w:rPr>
                <w:rFonts w:ascii="Century Gothic" w:hAnsi="Century Gothic"/>
                <w:sz w:val="22"/>
                <w:szCs w:val="22"/>
              </w:rPr>
            </w:pPr>
          </w:p>
          <w:p w14:paraId="2A33EB7B" w14:textId="1D2D5CA7" w:rsidR="00C821DA" w:rsidRPr="00D67357" w:rsidRDefault="000B5D19">
            <w:pPr>
              <w:contextualSpacing w:val="0"/>
              <w:rPr>
                <w:rFonts w:ascii="Century Gothic" w:hAnsi="Century Gothic" w:cs="Times New Roman"/>
                <w:b/>
                <w:sz w:val="22"/>
                <w:szCs w:val="22"/>
              </w:rPr>
            </w:pPr>
            <w:hyperlink r:id="rId12">
              <w:r w:rsidR="00F6480A" w:rsidRPr="00D67357">
                <w:rPr>
                  <w:rFonts w:ascii="Century Gothic" w:eastAsia="Times New Roman" w:hAnsi="Century Gothic" w:cs="Times New Roman"/>
                  <w:b/>
                  <w:color w:val="0000FF"/>
                  <w:sz w:val="22"/>
                  <w:szCs w:val="22"/>
                  <w:u w:val="single"/>
                </w:rPr>
                <w:t>http://www.overseaswindow.com/node/21493</w:t>
              </w:r>
            </w:hyperlink>
            <w:hyperlink r:id="rId13"/>
          </w:p>
        </w:tc>
      </w:tr>
      <w:tr w:rsidR="00C821DA" w:rsidRPr="008D7605" w14:paraId="56581BC6" w14:textId="77777777" w:rsidTr="002A473D">
        <w:trPr>
          <w:trHeight w:val="560"/>
        </w:trPr>
        <w:tc>
          <w:tcPr>
            <w:tcW w:w="3258" w:type="dxa"/>
            <w:shd w:val="clear" w:color="auto" w:fill="FFFFFF"/>
            <w:vAlign w:val="center"/>
          </w:tcPr>
          <w:p w14:paraId="66BE2DDC" w14:textId="77777777" w:rsidR="00C821DA" w:rsidRPr="008D7605" w:rsidRDefault="00F6480A">
            <w:pPr>
              <w:contextualSpacing w:val="0"/>
              <w:rPr>
                <w:rFonts w:ascii="Century Gothic" w:hAnsi="Century Gothic" w:cs="Times New Roman"/>
                <w:sz w:val="22"/>
                <w:szCs w:val="22"/>
              </w:rPr>
            </w:pPr>
            <w:r w:rsidRPr="008D7605">
              <w:rPr>
                <w:rFonts w:ascii="Century Gothic" w:eastAsia="Times New Roman" w:hAnsi="Century Gothic" w:cs="Times New Roman"/>
                <w:b/>
                <w:sz w:val="22"/>
                <w:szCs w:val="22"/>
              </w:rPr>
              <w:lastRenderedPageBreak/>
              <w:t>Provide Input</w:t>
            </w:r>
            <w:r w:rsidRPr="008D7605">
              <w:rPr>
                <w:rFonts w:ascii="Century Gothic" w:eastAsia="Times New Roman" w:hAnsi="Century Gothic" w:cs="Times New Roman"/>
                <w:sz w:val="22"/>
                <w:szCs w:val="22"/>
              </w:rPr>
              <w:t xml:space="preserve"> </w:t>
            </w:r>
          </w:p>
        </w:tc>
        <w:tc>
          <w:tcPr>
            <w:tcW w:w="6752" w:type="dxa"/>
            <w:gridSpan w:val="7"/>
            <w:shd w:val="clear" w:color="auto" w:fill="FFFFFF"/>
            <w:vAlign w:val="center"/>
          </w:tcPr>
          <w:p w14:paraId="5E67B40F" w14:textId="79DE072F" w:rsidR="00C821DA" w:rsidRPr="008D7605" w:rsidRDefault="00987E36">
            <w:pPr>
              <w:contextualSpacing w:val="0"/>
              <w:rPr>
                <w:rFonts w:ascii="Century Gothic" w:hAnsi="Century Gothic" w:cs="Times New Roman"/>
                <w:sz w:val="22"/>
                <w:szCs w:val="22"/>
              </w:rPr>
            </w:pPr>
            <w:r w:rsidRPr="008D7605">
              <w:rPr>
                <w:rFonts w:ascii="Century Gothic" w:eastAsia="Times New Roman" w:hAnsi="Century Gothic" w:cs="Times New Roman"/>
                <w:sz w:val="22"/>
                <w:szCs w:val="22"/>
              </w:rPr>
              <w:t>Teacher models a question and</w:t>
            </w:r>
            <w:r w:rsidR="00CA2646">
              <w:rPr>
                <w:rFonts w:ascii="Century Gothic" w:eastAsia="Times New Roman" w:hAnsi="Century Gothic" w:cs="Times New Roman"/>
                <w:sz w:val="22"/>
                <w:szCs w:val="22"/>
              </w:rPr>
              <w:t xml:space="preserve"> the</w:t>
            </w:r>
            <w:r w:rsidRPr="008D7605">
              <w:rPr>
                <w:rFonts w:ascii="Century Gothic" w:eastAsia="Times New Roman" w:hAnsi="Century Gothic" w:cs="Times New Roman"/>
                <w:sz w:val="22"/>
                <w:szCs w:val="22"/>
              </w:rPr>
              <w:t xml:space="preserve"> response:  </w:t>
            </w:r>
            <w:r w:rsidRPr="004946A1">
              <w:rPr>
                <w:rFonts w:ascii="Century Gothic" w:eastAsia="Times New Roman" w:hAnsi="Century Gothic" w:cs="Times New Roman"/>
                <w:i/>
                <w:sz w:val="22"/>
                <w:szCs w:val="22"/>
              </w:rPr>
              <w:t>When was your father born?  My father was born in (year</w:t>
            </w:r>
            <w:r w:rsidRPr="008D7605">
              <w:rPr>
                <w:rFonts w:ascii="Century Gothic" w:eastAsia="Times New Roman" w:hAnsi="Century Gothic" w:cs="Times New Roman"/>
                <w:sz w:val="22"/>
                <w:szCs w:val="22"/>
              </w:rPr>
              <w:t>); he is an (</w:t>
            </w:r>
            <w:r w:rsidR="00D67357">
              <w:rPr>
                <w:rFonts w:ascii="Century Gothic" w:eastAsia="Times New Roman" w:hAnsi="Century Gothic" w:cs="Times New Roman"/>
                <w:sz w:val="22"/>
                <w:szCs w:val="22"/>
              </w:rPr>
              <w:t xml:space="preserve">name of </w:t>
            </w:r>
            <w:r w:rsidRPr="008D7605">
              <w:rPr>
                <w:rFonts w:ascii="Century Gothic" w:eastAsia="Times New Roman" w:hAnsi="Century Gothic" w:cs="Times New Roman"/>
                <w:sz w:val="22"/>
                <w:szCs w:val="22"/>
              </w:rPr>
              <w:t>animal.)</w:t>
            </w:r>
            <w:r w:rsidR="00DB5CBC" w:rsidRPr="008D7605">
              <w:rPr>
                <w:rFonts w:ascii="Century Gothic" w:eastAsia="Times New Roman" w:hAnsi="Century Gothic" w:cs="Times New Roman"/>
                <w:sz w:val="22"/>
                <w:szCs w:val="22"/>
              </w:rPr>
              <w:t xml:space="preserve">  Teacher asks learners to work in pairs to practice </w:t>
            </w:r>
            <w:r w:rsidR="003F0940" w:rsidRPr="008D7605">
              <w:rPr>
                <w:rFonts w:ascii="Century Gothic" w:eastAsia="Times New Roman" w:hAnsi="Century Gothic" w:cs="Times New Roman"/>
                <w:sz w:val="22"/>
                <w:szCs w:val="22"/>
              </w:rPr>
              <w:t xml:space="preserve">the </w:t>
            </w:r>
            <w:r w:rsidR="00DB5CBC" w:rsidRPr="008D7605">
              <w:rPr>
                <w:rFonts w:ascii="Century Gothic" w:eastAsia="Times New Roman" w:hAnsi="Century Gothic" w:cs="Times New Roman"/>
                <w:sz w:val="22"/>
                <w:szCs w:val="22"/>
              </w:rPr>
              <w:t xml:space="preserve">question and the response </w:t>
            </w:r>
            <w:r w:rsidR="000353B6" w:rsidRPr="008D7605">
              <w:rPr>
                <w:rFonts w:ascii="Century Gothic" w:eastAsia="Times New Roman" w:hAnsi="Century Gothic" w:cs="Times New Roman"/>
                <w:sz w:val="22"/>
                <w:szCs w:val="22"/>
              </w:rPr>
              <w:t>the teacher</w:t>
            </w:r>
            <w:r w:rsidR="00CA2646">
              <w:rPr>
                <w:rFonts w:ascii="Century Gothic" w:eastAsia="Times New Roman" w:hAnsi="Century Gothic" w:cs="Times New Roman"/>
                <w:sz w:val="22"/>
                <w:szCs w:val="22"/>
              </w:rPr>
              <w:t xml:space="preserve"> had</w:t>
            </w:r>
            <w:r w:rsidR="000353B6" w:rsidRPr="008D7605">
              <w:rPr>
                <w:rFonts w:ascii="Century Gothic" w:eastAsia="Times New Roman" w:hAnsi="Century Gothic" w:cs="Times New Roman"/>
                <w:sz w:val="22"/>
                <w:szCs w:val="22"/>
              </w:rPr>
              <w:t xml:space="preserve"> model</w:t>
            </w:r>
            <w:r w:rsidR="000353B6">
              <w:rPr>
                <w:rFonts w:ascii="Century Gothic" w:eastAsia="Times New Roman" w:hAnsi="Century Gothic" w:cs="Times New Roman"/>
                <w:sz w:val="22"/>
                <w:szCs w:val="22"/>
              </w:rPr>
              <w:t xml:space="preserve">led.  </w:t>
            </w:r>
          </w:p>
          <w:p w14:paraId="4B7382AF" w14:textId="77777777" w:rsidR="00C821DA" w:rsidRPr="008D7605" w:rsidRDefault="00C821DA">
            <w:pPr>
              <w:contextualSpacing w:val="0"/>
              <w:rPr>
                <w:rFonts w:ascii="Century Gothic" w:hAnsi="Century Gothic" w:cs="Times New Roman"/>
                <w:sz w:val="22"/>
                <w:szCs w:val="22"/>
              </w:rPr>
            </w:pPr>
          </w:p>
        </w:tc>
        <w:tc>
          <w:tcPr>
            <w:tcW w:w="1438" w:type="dxa"/>
            <w:gridSpan w:val="2"/>
            <w:shd w:val="clear" w:color="auto" w:fill="FFFFFF"/>
            <w:vAlign w:val="center"/>
          </w:tcPr>
          <w:p w14:paraId="2969483F" w14:textId="3EC396F0" w:rsidR="00C821DA" w:rsidRPr="008D7605" w:rsidRDefault="00DB5CBC" w:rsidP="00CA2646">
            <w:pPr>
              <w:contextualSpacing w:val="0"/>
              <w:rPr>
                <w:rFonts w:ascii="Century Gothic" w:hAnsi="Century Gothic" w:cs="Times New Roman"/>
                <w:sz w:val="22"/>
                <w:szCs w:val="22"/>
              </w:rPr>
            </w:pPr>
            <w:r w:rsidRPr="008D7605">
              <w:rPr>
                <w:rFonts w:ascii="Century Gothic" w:eastAsia="Times New Roman" w:hAnsi="Century Gothic" w:cs="Times New Roman"/>
                <w:sz w:val="22"/>
                <w:szCs w:val="22"/>
              </w:rPr>
              <w:t xml:space="preserve"> 5</w:t>
            </w:r>
            <w:r w:rsidR="00F6480A" w:rsidRPr="008D7605">
              <w:rPr>
                <w:rFonts w:ascii="Century Gothic" w:eastAsia="Times New Roman" w:hAnsi="Century Gothic" w:cs="Times New Roman"/>
                <w:sz w:val="22"/>
                <w:szCs w:val="22"/>
              </w:rPr>
              <w:t xml:space="preserve"> min</w:t>
            </w:r>
            <w:r w:rsidR="00CA2646">
              <w:rPr>
                <w:rFonts w:ascii="Century Gothic" w:eastAsia="Times New Roman" w:hAnsi="Century Gothic" w:cs="Times New Roman"/>
                <w:sz w:val="22"/>
                <w:szCs w:val="22"/>
              </w:rPr>
              <w:t>.</w:t>
            </w:r>
          </w:p>
        </w:tc>
        <w:tc>
          <w:tcPr>
            <w:tcW w:w="3182" w:type="dxa"/>
            <w:gridSpan w:val="4"/>
            <w:shd w:val="clear" w:color="auto" w:fill="FFFFFF"/>
            <w:vAlign w:val="center"/>
          </w:tcPr>
          <w:p w14:paraId="6D73CB81" w14:textId="55C68B1C" w:rsidR="00C821DA" w:rsidRDefault="00DB5CBC" w:rsidP="00DB5CBC">
            <w:pPr>
              <w:rPr>
                <w:rFonts w:ascii="Century Gothic" w:eastAsia="Times New Roman" w:hAnsi="Century Gothic" w:cs="Times New Roman"/>
                <w:sz w:val="22"/>
                <w:szCs w:val="22"/>
              </w:rPr>
            </w:pPr>
            <w:r w:rsidRPr="008D7605">
              <w:rPr>
                <w:rFonts w:ascii="Century Gothic" w:eastAsia="Times New Roman" w:hAnsi="Century Gothic" w:cs="Times New Roman"/>
                <w:sz w:val="22"/>
                <w:szCs w:val="22"/>
              </w:rPr>
              <w:t xml:space="preserve">List of birth years for learners’ family members with </w:t>
            </w:r>
            <w:r w:rsidR="00CF2CE3">
              <w:rPr>
                <w:rFonts w:ascii="Century Gothic" w:eastAsia="Times New Roman" w:hAnsi="Century Gothic" w:cs="Times New Roman"/>
                <w:sz w:val="22"/>
                <w:szCs w:val="22"/>
              </w:rPr>
              <w:t>Z</w:t>
            </w:r>
            <w:r w:rsidRPr="008D7605">
              <w:rPr>
                <w:rFonts w:ascii="Century Gothic" w:eastAsia="Times New Roman" w:hAnsi="Century Gothic" w:cs="Times New Roman"/>
                <w:sz w:val="22"/>
                <w:szCs w:val="22"/>
              </w:rPr>
              <w:t>odiac animals drawn next to each person’s birth year.</w:t>
            </w:r>
          </w:p>
          <w:p w14:paraId="4C82F0AE" w14:textId="46E3BEFF" w:rsidR="00DD4A02" w:rsidRPr="008D7605" w:rsidRDefault="00DD4A02" w:rsidP="00DB5CBC">
            <w:pPr>
              <w:rPr>
                <w:rFonts w:ascii="Century Gothic" w:hAnsi="Century Gothic" w:cs="Times New Roman"/>
                <w:sz w:val="22"/>
                <w:szCs w:val="22"/>
              </w:rPr>
            </w:pPr>
          </w:p>
        </w:tc>
      </w:tr>
      <w:tr w:rsidR="00C821DA" w:rsidRPr="008D7605" w14:paraId="2F023E4B" w14:textId="77777777" w:rsidTr="002A473D">
        <w:trPr>
          <w:trHeight w:val="560"/>
        </w:trPr>
        <w:tc>
          <w:tcPr>
            <w:tcW w:w="3258" w:type="dxa"/>
            <w:shd w:val="clear" w:color="auto" w:fill="FFFFFF"/>
            <w:vAlign w:val="center"/>
          </w:tcPr>
          <w:p w14:paraId="0D2E6F99" w14:textId="77777777" w:rsidR="00C821DA" w:rsidRPr="008D7605" w:rsidRDefault="00F6480A">
            <w:pPr>
              <w:contextualSpacing w:val="0"/>
              <w:rPr>
                <w:rFonts w:ascii="Century Gothic" w:hAnsi="Century Gothic" w:cs="Times New Roman"/>
                <w:sz w:val="22"/>
                <w:szCs w:val="22"/>
              </w:rPr>
            </w:pPr>
            <w:r w:rsidRPr="008D7605">
              <w:rPr>
                <w:rFonts w:ascii="Century Gothic" w:eastAsia="Times New Roman" w:hAnsi="Century Gothic" w:cs="Times New Roman"/>
                <w:b/>
                <w:sz w:val="22"/>
                <w:szCs w:val="22"/>
              </w:rPr>
              <w:t>Elicit Performance / Provide Feedback</w:t>
            </w:r>
            <w:r w:rsidRPr="008D7605">
              <w:rPr>
                <w:rFonts w:ascii="Century Gothic" w:eastAsia="Times New Roman" w:hAnsi="Century Gothic" w:cs="Times New Roman"/>
                <w:sz w:val="22"/>
                <w:szCs w:val="22"/>
              </w:rPr>
              <w:t xml:space="preserve"> </w:t>
            </w:r>
          </w:p>
        </w:tc>
        <w:tc>
          <w:tcPr>
            <w:tcW w:w="6752" w:type="dxa"/>
            <w:gridSpan w:val="7"/>
            <w:shd w:val="clear" w:color="auto" w:fill="FFFFFF"/>
            <w:vAlign w:val="center"/>
          </w:tcPr>
          <w:p w14:paraId="497BECF0" w14:textId="274194B0" w:rsidR="00C821DA" w:rsidRPr="008D7605" w:rsidRDefault="00F6480A">
            <w:pPr>
              <w:contextualSpacing w:val="0"/>
              <w:rPr>
                <w:rFonts w:ascii="Century Gothic" w:hAnsi="Century Gothic" w:cs="Times New Roman"/>
                <w:sz w:val="22"/>
                <w:szCs w:val="22"/>
              </w:rPr>
            </w:pPr>
            <w:r w:rsidRPr="008D7605">
              <w:rPr>
                <w:rFonts w:ascii="Century Gothic" w:eastAsia="Times New Roman" w:hAnsi="Century Gothic" w:cs="Times New Roman"/>
                <w:sz w:val="22"/>
                <w:szCs w:val="22"/>
              </w:rPr>
              <w:t xml:space="preserve">Learners work in groups of 4 to survey </w:t>
            </w:r>
            <w:r w:rsidR="003F0940" w:rsidRPr="008D7605">
              <w:rPr>
                <w:rFonts w:ascii="Century Gothic" w:eastAsia="Times New Roman" w:hAnsi="Century Gothic" w:cs="Times New Roman"/>
                <w:sz w:val="22"/>
                <w:szCs w:val="22"/>
              </w:rPr>
              <w:t>their family’s zodiac signs</w:t>
            </w:r>
            <w:r w:rsidR="00CA2646" w:rsidRPr="008D7605">
              <w:rPr>
                <w:rFonts w:ascii="Century Gothic" w:eastAsia="Times New Roman" w:hAnsi="Century Gothic" w:cs="Times New Roman"/>
                <w:sz w:val="22"/>
                <w:szCs w:val="22"/>
              </w:rPr>
              <w:t xml:space="preserve"> within the group</w:t>
            </w:r>
            <w:r w:rsidR="00C933B0">
              <w:rPr>
                <w:rFonts w:ascii="Century Gothic" w:eastAsia="Times New Roman" w:hAnsi="Century Gothic" w:cs="Times New Roman"/>
                <w:sz w:val="22"/>
                <w:szCs w:val="22"/>
              </w:rPr>
              <w:t>,</w:t>
            </w:r>
            <w:r w:rsidR="003F0940" w:rsidRPr="008D7605">
              <w:rPr>
                <w:rFonts w:ascii="Century Gothic" w:eastAsia="Times New Roman" w:hAnsi="Century Gothic" w:cs="Times New Roman"/>
                <w:sz w:val="22"/>
                <w:szCs w:val="22"/>
              </w:rPr>
              <w:t xml:space="preserve"> using the question and response modeled by the teacher.  Each group tallies the number of family members for each </w:t>
            </w:r>
            <w:r w:rsidR="00D67357">
              <w:rPr>
                <w:rFonts w:ascii="Century Gothic" w:eastAsia="Times New Roman" w:hAnsi="Century Gothic" w:cs="Times New Roman"/>
                <w:sz w:val="22"/>
                <w:szCs w:val="22"/>
              </w:rPr>
              <w:t>z</w:t>
            </w:r>
            <w:r w:rsidR="00CF2CE3" w:rsidRPr="008D7605">
              <w:rPr>
                <w:rFonts w:ascii="Century Gothic" w:eastAsia="Times New Roman" w:hAnsi="Century Gothic" w:cs="Times New Roman"/>
                <w:sz w:val="22"/>
                <w:szCs w:val="22"/>
              </w:rPr>
              <w:t xml:space="preserve">odiac </w:t>
            </w:r>
            <w:r w:rsidR="003F0940" w:rsidRPr="008D7605">
              <w:rPr>
                <w:rFonts w:ascii="Century Gothic" w:eastAsia="Times New Roman" w:hAnsi="Century Gothic" w:cs="Times New Roman"/>
                <w:sz w:val="22"/>
                <w:szCs w:val="22"/>
              </w:rPr>
              <w:t xml:space="preserve">sign. </w:t>
            </w:r>
            <w:r w:rsidR="00D67357">
              <w:rPr>
                <w:rFonts w:ascii="Century Gothic" w:eastAsia="Times New Roman" w:hAnsi="Century Gothic" w:cs="Times New Roman"/>
                <w:sz w:val="22"/>
                <w:szCs w:val="22"/>
              </w:rPr>
              <w:t>Students</w:t>
            </w:r>
            <w:r w:rsidR="00DB5CBC" w:rsidRPr="008D7605">
              <w:rPr>
                <w:rFonts w:ascii="Century Gothic" w:eastAsia="Times New Roman" w:hAnsi="Century Gothic" w:cs="Times New Roman"/>
                <w:sz w:val="22"/>
                <w:szCs w:val="22"/>
              </w:rPr>
              <w:t xml:space="preserve"> </w:t>
            </w:r>
            <w:r w:rsidRPr="008D7605">
              <w:rPr>
                <w:rFonts w:ascii="Century Gothic" w:eastAsia="Times New Roman" w:hAnsi="Century Gothic" w:cs="Times New Roman"/>
                <w:sz w:val="22"/>
                <w:szCs w:val="22"/>
              </w:rPr>
              <w:t>create a visual representation of the results to post on the classroom walls—group competition to encourage completion in</w:t>
            </w:r>
            <w:r w:rsidR="00377791">
              <w:rPr>
                <w:rFonts w:ascii="Century Gothic" w:eastAsia="Times New Roman" w:hAnsi="Century Gothic" w:cs="Times New Roman"/>
                <w:sz w:val="22"/>
                <w:szCs w:val="22"/>
              </w:rPr>
              <w:t xml:space="preserve"> a</w:t>
            </w:r>
            <w:r w:rsidRPr="008D7605">
              <w:rPr>
                <w:rFonts w:ascii="Century Gothic" w:eastAsia="Times New Roman" w:hAnsi="Century Gothic" w:cs="Times New Roman"/>
                <w:sz w:val="22"/>
                <w:szCs w:val="22"/>
              </w:rPr>
              <w:t xml:space="preserve"> timely ma</w:t>
            </w:r>
            <w:r w:rsidR="00377791">
              <w:rPr>
                <w:rFonts w:ascii="Century Gothic" w:eastAsia="Times New Roman" w:hAnsi="Century Gothic" w:cs="Times New Roman"/>
                <w:sz w:val="22"/>
                <w:szCs w:val="22"/>
              </w:rPr>
              <w:t>nn</w:t>
            </w:r>
            <w:r w:rsidRPr="008D7605">
              <w:rPr>
                <w:rFonts w:ascii="Century Gothic" w:eastAsia="Times New Roman" w:hAnsi="Century Gothic" w:cs="Times New Roman"/>
                <w:sz w:val="22"/>
                <w:szCs w:val="22"/>
              </w:rPr>
              <w:t>er.</w:t>
            </w:r>
          </w:p>
          <w:p w14:paraId="323DA168" w14:textId="77777777" w:rsidR="00C821DA" w:rsidRPr="008D7605" w:rsidRDefault="00F6480A">
            <w:pPr>
              <w:contextualSpacing w:val="0"/>
              <w:rPr>
                <w:rFonts w:ascii="Century Gothic" w:hAnsi="Century Gothic" w:cs="Times New Roman"/>
                <w:sz w:val="22"/>
                <w:szCs w:val="22"/>
              </w:rPr>
            </w:pPr>
            <w:r w:rsidRPr="008D7605">
              <w:rPr>
                <w:rFonts w:ascii="Century Gothic" w:eastAsia="Times New Roman" w:hAnsi="Century Gothic" w:cs="Times New Roman"/>
                <w:sz w:val="22"/>
                <w:szCs w:val="22"/>
              </w:rPr>
              <w:t>After posting their visual representations, learners do a short gallery walk to see what their classmates produced.</w:t>
            </w:r>
          </w:p>
        </w:tc>
        <w:tc>
          <w:tcPr>
            <w:tcW w:w="1438" w:type="dxa"/>
            <w:gridSpan w:val="2"/>
            <w:shd w:val="clear" w:color="auto" w:fill="FFFFFF"/>
            <w:vAlign w:val="center"/>
          </w:tcPr>
          <w:p w14:paraId="3F97223E" w14:textId="19F1FC95" w:rsidR="00C821DA" w:rsidRPr="008D7605" w:rsidRDefault="003F0940" w:rsidP="00CA2646">
            <w:pPr>
              <w:contextualSpacing w:val="0"/>
              <w:rPr>
                <w:rFonts w:ascii="Century Gothic" w:hAnsi="Century Gothic" w:cs="Times New Roman"/>
                <w:sz w:val="22"/>
                <w:szCs w:val="22"/>
              </w:rPr>
            </w:pPr>
            <w:r w:rsidRPr="008D7605">
              <w:rPr>
                <w:rFonts w:ascii="Century Gothic" w:eastAsia="Times New Roman" w:hAnsi="Century Gothic" w:cs="Times New Roman"/>
                <w:sz w:val="22"/>
                <w:szCs w:val="22"/>
              </w:rPr>
              <w:t xml:space="preserve">15 </w:t>
            </w:r>
            <w:r w:rsidR="00CA2646" w:rsidRPr="008D7605">
              <w:rPr>
                <w:rFonts w:ascii="Century Gothic" w:eastAsia="Times New Roman" w:hAnsi="Century Gothic" w:cs="Times New Roman"/>
                <w:sz w:val="22"/>
                <w:szCs w:val="22"/>
              </w:rPr>
              <w:t>min</w:t>
            </w:r>
            <w:r w:rsidR="00CA2646">
              <w:rPr>
                <w:rFonts w:ascii="Century Gothic" w:eastAsia="Times New Roman" w:hAnsi="Century Gothic" w:cs="Times New Roman"/>
                <w:sz w:val="22"/>
                <w:szCs w:val="22"/>
              </w:rPr>
              <w:t>.</w:t>
            </w:r>
          </w:p>
        </w:tc>
        <w:tc>
          <w:tcPr>
            <w:tcW w:w="3182" w:type="dxa"/>
            <w:gridSpan w:val="4"/>
            <w:shd w:val="clear" w:color="auto" w:fill="FFFFFF"/>
            <w:vAlign w:val="center"/>
          </w:tcPr>
          <w:p w14:paraId="1D2FF137" w14:textId="39C8B62F" w:rsidR="00C821DA" w:rsidRDefault="004946A1">
            <w:pPr>
              <w:contextualSpacing w:val="0"/>
              <w:rPr>
                <w:rFonts w:ascii="Century Gothic" w:hAnsi="Century Gothic" w:cs="Times New Roman"/>
                <w:sz w:val="22"/>
                <w:szCs w:val="22"/>
              </w:rPr>
            </w:pPr>
            <w:ins w:id="53" w:author="Owner" w:date="2017-07-12T13:54:00Z">
              <w:r>
                <w:rPr>
                  <w:rFonts w:ascii="Century Gothic" w:hAnsi="Century Gothic" w:cs="Times New Roman"/>
                  <w:sz w:val="22"/>
                  <w:szCs w:val="22"/>
                </w:rPr>
                <w:t>Back of P</w:t>
              </w:r>
            </w:ins>
            <w:del w:id="54" w:author="Owner" w:date="2017-07-12T13:54:00Z">
              <w:r w:rsidR="003F0940" w:rsidRPr="008D7605" w:rsidDel="004946A1">
                <w:rPr>
                  <w:rFonts w:ascii="Century Gothic" w:hAnsi="Century Gothic" w:cs="Times New Roman"/>
                  <w:sz w:val="22"/>
                  <w:szCs w:val="22"/>
                </w:rPr>
                <w:delText>P</w:delText>
              </w:r>
            </w:del>
            <w:r w:rsidR="003F0940" w:rsidRPr="008D7605">
              <w:rPr>
                <w:rFonts w:ascii="Century Gothic" w:hAnsi="Century Gothic" w:cs="Times New Roman"/>
                <w:sz w:val="22"/>
                <w:szCs w:val="22"/>
              </w:rPr>
              <w:t xml:space="preserve">articipation </w:t>
            </w:r>
            <w:ins w:id="55" w:author="Owner" w:date="2017-07-12T13:55:00Z">
              <w:r>
                <w:rPr>
                  <w:rFonts w:ascii="Century Gothic" w:hAnsi="Century Gothic" w:cs="Times New Roman"/>
                  <w:sz w:val="22"/>
                  <w:szCs w:val="22"/>
                </w:rPr>
                <w:t>F</w:t>
              </w:r>
            </w:ins>
            <w:del w:id="56" w:author="Owner" w:date="2017-07-12T13:55:00Z">
              <w:r w:rsidR="003F0940" w:rsidRPr="008D7605" w:rsidDel="004946A1">
                <w:rPr>
                  <w:rFonts w:ascii="Century Gothic" w:hAnsi="Century Gothic" w:cs="Times New Roman"/>
                  <w:sz w:val="22"/>
                  <w:szCs w:val="22"/>
                </w:rPr>
                <w:delText>f</w:delText>
              </w:r>
            </w:del>
            <w:r w:rsidR="003F0940" w:rsidRPr="008D7605">
              <w:rPr>
                <w:rFonts w:ascii="Century Gothic" w:hAnsi="Century Gothic" w:cs="Times New Roman"/>
                <w:sz w:val="22"/>
                <w:szCs w:val="22"/>
              </w:rPr>
              <w:t>or</w:t>
            </w:r>
            <w:r w:rsidR="00D67357">
              <w:rPr>
                <w:rFonts w:ascii="Century Gothic" w:hAnsi="Century Gothic" w:cs="Times New Roman"/>
                <w:sz w:val="22"/>
                <w:szCs w:val="22"/>
              </w:rPr>
              <w:t>m</w:t>
            </w:r>
            <w:ins w:id="57" w:author="Owner" w:date="2017-07-12T13:54:00Z">
              <w:r>
                <w:rPr>
                  <w:rFonts w:ascii="Century Gothic" w:hAnsi="Century Gothic" w:cs="Times New Roman"/>
                  <w:sz w:val="22"/>
                  <w:szCs w:val="22"/>
                </w:rPr>
                <w:t xml:space="preserve"> (</w:t>
              </w:r>
            </w:ins>
            <w:ins w:id="58" w:author="Owner" w:date="2017-07-12T13:55:00Z">
              <w:r>
                <w:rPr>
                  <w:rFonts w:ascii="Century Gothic" w:hAnsi="Century Gothic" w:cs="Times New Roman"/>
                  <w:sz w:val="22"/>
                  <w:szCs w:val="22"/>
                </w:rPr>
                <w:t>Handout 1)</w:t>
              </w:r>
            </w:ins>
            <w:r w:rsidR="00D67357">
              <w:rPr>
                <w:rFonts w:ascii="Century Gothic" w:hAnsi="Century Gothic" w:cs="Times New Roman"/>
                <w:sz w:val="22"/>
                <w:szCs w:val="22"/>
              </w:rPr>
              <w:t>.</w:t>
            </w:r>
            <w:r w:rsidR="00235A7D">
              <w:rPr>
                <w:rFonts w:ascii="Century Gothic" w:hAnsi="Century Gothic" w:cs="Times New Roman"/>
                <w:sz w:val="22"/>
                <w:szCs w:val="22"/>
              </w:rPr>
              <w:t xml:space="preserve"> </w:t>
            </w:r>
          </w:p>
          <w:p w14:paraId="2894C483" w14:textId="77777777" w:rsidR="00235A7D" w:rsidRDefault="00235A7D">
            <w:pPr>
              <w:contextualSpacing w:val="0"/>
              <w:rPr>
                <w:rFonts w:ascii="Century Gothic" w:hAnsi="Century Gothic" w:cs="Times New Roman"/>
                <w:sz w:val="22"/>
                <w:szCs w:val="22"/>
              </w:rPr>
            </w:pPr>
          </w:p>
          <w:p w14:paraId="6E43A78F" w14:textId="3E23C4FF" w:rsidR="00235A7D" w:rsidRDefault="000B5D19">
            <w:pPr>
              <w:contextualSpacing w:val="0"/>
              <w:rPr>
                <w:rFonts w:ascii="Century Gothic" w:hAnsi="Century Gothic" w:cs="Times New Roman"/>
                <w:b/>
                <w:sz w:val="22"/>
                <w:szCs w:val="22"/>
              </w:rPr>
            </w:pPr>
            <w:hyperlink r:id="rId14" w:history="1">
              <w:r w:rsidR="00235A7D" w:rsidRPr="00D67357">
                <w:rPr>
                  <w:rStyle w:val="Hyperlink"/>
                  <w:rFonts w:ascii="Century Gothic" w:hAnsi="Century Gothic" w:cs="Times New Roman"/>
                  <w:b/>
                  <w:sz w:val="22"/>
                  <w:szCs w:val="22"/>
                </w:rPr>
                <w:t>https://drive.google.com/a/cps.edu/file/d/0B4TyhdVVbYxsd1V4d2V4aDFDa28/view?usp=sharing</w:t>
              </w:r>
            </w:hyperlink>
            <w:r w:rsidR="00235A7D" w:rsidRPr="00D67357">
              <w:rPr>
                <w:rFonts w:ascii="Century Gothic" w:hAnsi="Century Gothic" w:cs="Times New Roman"/>
                <w:b/>
                <w:sz w:val="22"/>
                <w:szCs w:val="22"/>
              </w:rPr>
              <w:t xml:space="preserve"> </w:t>
            </w:r>
          </w:p>
          <w:p w14:paraId="7DF777F2" w14:textId="77777777" w:rsidR="00235A7D" w:rsidRDefault="00235A7D">
            <w:pPr>
              <w:contextualSpacing w:val="0"/>
              <w:rPr>
                <w:rFonts w:ascii="Century Gothic" w:hAnsi="Century Gothic" w:cs="Times New Roman"/>
                <w:b/>
                <w:sz w:val="22"/>
                <w:szCs w:val="22"/>
              </w:rPr>
            </w:pPr>
          </w:p>
          <w:p w14:paraId="6FEB6C95" w14:textId="6401F75F" w:rsidR="00235A7D" w:rsidRDefault="004946A1" w:rsidP="00235A7D">
            <w:pPr>
              <w:contextualSpacing w:val="0"/>
              <w:rPr>
                <w:rFonts w:ascii="Century Gothic" w:hAnsi="Century Gothic" w:cs="Times New Roman"/>
                <w:sz w:val="22"/>
                <w:szCs w:val="22"/>
              </w:rPr>
            </w:pPr>
            <w:ins w:id="59" w:author="Owner" w:date="2017-07-12T13:54:00Z">
              <w:r>
                <w:rPr>
                  <w:rFonts w:ascii="Century Gothic" w:hAnsi="Century Gothic" w:cs="Times New Roman"/>
                  <w:sz w:val="22"/>
                  <w:szCs w:val="22"/>
                </w:rPr>
                <w:t xml:space="preserve">Back of </w:t>
              </w:r>
            </w:ins>
            <w:r w:rsidR="00235A7D" w:rsidRPr="008D7605">
              <w:rPr>
                <w:rFonts w:ascii="Century Gothic" w:hAnsi="Century Gothic" w:cs="Times New Roman"/>
                <w:sz w:val="22"/>
                <w:szCs w:val="22"/>
              </w:rPr>
              <w:t xml:space="preserve">Participation </w:t>
            </w:r>
            <w:ins w:id="60" w:author="Owner" w:date="2017-07-12T13:55:00Z">
              <w:r>
                <w:rPr>
                  <w:rFonts w:ascii="Century Gothic" w:hAnsi="Century Gothic" w:cs="Times New Roman"/>
                  <w:sz w:val="22"/>
                  <w:szCs w:val="22"/>
                </w:rPr>
                <w:t>F</w:t>
              </w:r>
            </w:ins>
            <w:del w:id="61" w:author="Owner" w:date="2017-07-12T13:55:00Z">
              <w:r w:rsidR="00235A7D" w:rsidRPr="008D7605" w:rsidDel="004946A1">
                <w:rPr>
                  <w:rFonts w:ascii="Century Gothic" w:hAnsi="Century Gothic" w:cs="Times New Roman"/>
                  <w:sz w:val="22"/>
                  <w:szCs w:val="22"/>
                </w:rPr>
                <w:delText>f</w:delText>
              </w:r>
            </w:del>
            <w:r w:rsidR="00235A7D" w:rsidRPr="008D7605">
              <w:rPr>
                <w:rFonts w:ascii="Century Gothic" w:hAnsi="Century Gothic" w:cs="Times New Roman"/>
                <w:sz w:val="22"/>
                <w:szCs w:val="22"/>
              </w:rPr>
              <w:t>orm</w:t>
            </w:r>
            <w:del w:id="62" w:author="Owner" w:date="2017-07-12T13:55:00Z">
              <w:r w:rsidR="00235A7D" w:rsidDel="004946A1">
                <w:rPr>
                  <w:rFonts w:ascii="Century Gothic" w:hAnsi="Century Gothic" w:cs="Times New Roman"/>
                  <w:sz w:val="22"/>
                  <w:szCs w:val="22"/>
                </w:rPr>
                <w:delText>.</w:delText>
              </w:r>
            </w:del>
          </w:p>
          <w:p w14:paraId="19C18929" w14:textId="19FA7E37" w:rsidR="00235A7D" w:rsidRDefault="004946A1">
            <w:pPr>
              <w:contextualSpacing w:val="0"/>
              <w:rPr>
                <w:rFonts w:ascii="Century Gothic" w:hAnsi="Century Gothic" w:cs="Times New Roman"/>
                <w:b/>
                <w:sz w:val="22"/>
                <w:szCs w:val="22"/>
              </w:rPr>
            </w:pPr>
            <w:ins w:id="63" w:author="Owner" w:date="2017-07-12T13:55:00Z">
              <w:r>
                <w:rPr>
                  <w:rFonts w:ascii="Century Gothic" w:hAnsi="Century Gothic" w:cs="Times New Roman"/>
                  <w:sz w:val="22"/>
                  <w:szCs w:val="22"/>
                </w:rPr>
                <w:t>(Handout 1).</w:t>
              </w:r>
            </w:ins>
          </w:p>
          <w:p w14:paraId="30B7A251" w14:textId="47A02F26" w:rsidR="00235A7D" w:rsidRPr="00D67357" w:rsidRDefault="000B5D19">
            <w:pPr>
              <w:contextualSpacing w:val="0"/>
              <w:rPr>
                <w:rFonts w:ascii="Century Gothic" w:hAnsi="Century Gothic" w:cs="Times New Roman"/>
                <w:b/>
                <w:sz w:val="22"/>
                <w:szCs w:val="22"/>
              </w:rPr>
            </w:pPr>
            <w:hyperlink r:id="rId15" w:history="1">
              <w:r w:rsidR="00235A7D" w:rsidRPr="007B2FD3">
                <w:rPr>
                  <w:rStyle w:val="Hyperlink"/>
                  <w:rFonts w:ascii="Century Gothic" w:hAnsi="Century Gothic" w:cs="Times New Roman"/>
                  <w:b/>
                  <w:sz w:val="22"/>
                  <w:szCs w:val="22"/>
                </w:rPr>
                <w:t>https://drive.google.com/a/cps.edu/file/d/0B4TyhdVVbYxsVzhGVnRIYWxka2c/view?usp=sharing</w:t>
              </w:r>
            </w:hyperlink>
            <w:r w:rsidR="00235A7D">
              <w:rPr>
                <w:rFonts w:ascii="Century Gothic" w:hAnsi="Century Gothic" w:cs="Times New Roman"/>
                <w:b/>
                <w:sz w:val="22"/>
                <w:szCs w:val="22"/>
              </w:rPr>
              <w:t xml:space="preserve"> </w:t>
            </w:r>
          </w:p>
          <w:p w14:paraId="60B4291B" w14:textId="7A99D9DB" w:rsidR="003F0940" w:rsidRPr="008D7605" w:rsidRDefault="003F0940">
            <w:pPr>
              <w:contextualSpacing w:val="0"/>
              <w:rPr>
                <w:rFonts w:ascii="Century Gothic" w:hAnsi="Century Gothic" w:cs="Times New Roman"/>
                <w:sz w:val="22"/>
                <w:szCs w:val="22"/>
              </w:rPr>
            </w:pPr>
          </w:p>
          <w:p w14:paraId="7B4799B8" w14:textId="33431ADF" w:rsidR="003F0940" w:rsidRPr="008D7605" w:rsidRDefault="003F0940">
            <w:pPr>
              <w:contextualSpacing w:val="0"/>
              <w:rPr>
                <w:rFonts w:ascii="Century Gothic" w:hAnsi="Century Gothic" w:cs="Times New Roman"/>
                <w:sz w:val="22"/>
                <w:szCs w:val="22"/>
              </w:rPr>
            </w:pPr>
            <w:r w:rsidRPr="008D7605">
              <w:rPr>
                <w:rFonts w:ascii="Century Gothic" w:hAnsi="Century Gothic" w:cs="Times New Roman"/>
                <w:sz w:val="22"/>
                <w:szCs w:val="22"/>
              </w:rPr>
              <w:t xml:space="preserve">Chart paper and markers for visual representation of number of family members under each </w:t>
            </w:r>
            <w:r w:rsidR="00D67357">
              <w:rPr>
                <w:rFonts w:ascii="Century Gothic" w:hAnsi="Century Gothic" w:cs="Times New Roman"/>
                <w:sz w:val="22"/>
                <w:szCs w:val="22"/>
              </w:rPr>
              <w:t>z</w:t>
            </w:r>
            <w:r w:rsidR="00CF2CE3" w:rsidRPr="008D7605">
              <w:rPr>
                <w:rFonts w:ascii="Century Gothic" w:hAnsi="Century Gothic" w:cs="Times New Roman"/>
                <w:sz w:val="22"/>
                <w:szCs w:val="22"/>
              </w:rPr>
              <w:t xml:space="preserve">odiac </w:t>
            </w:r>
            <w:r w:rsidRPr="008D7605">
              <w:rPr>
                <w:rFonts w:ascii="Century Gothic" w:hAnsi="Century Gothic" w:cs="Times New Roman"/>
                <w:sz w:val="22"/>
                <w:szCs w:val="22"/>
              </w:rPr>
              <w:t>sign.</w:t>
            </w:r>
          </w:p>
          <w:p w14:paraId="53459216" w14:textId="77777777" w:rsidR="00C821DA" w:rsidRPr="008D7605" w:rsidRDefault="00C821DA">
            <w:pPr>
              <w:contextualSpacing w:val="0"/>
              <w:rPr>
                <w:rFonts w:ascii="Century Gothic" w:hAnsi="Century Gothic" w:cs="Times New Roman"/>
                <w:sz w:val="22"/>
                <w:szCs w:val="22"/>
              </w:rPr>
            </w:pPr>
          </w:p>
        </w:tc>
      </w:tr>
      <w:tr w:rsidR="00C821DA" w:rsidRPr="008D7605" w14:paraId="52324F6F" w14:textId="77777777" w:rsidTr="002A473D">
        <w:trPr>
          <w:trHeight w:val="560"/>
        </w:trPr>
        <w:tc>
          <w:tcPr>
            <w:tcW w:w="3258" w:type="dxa"/>
            <w:shd w:val="clear" w:color="auto" w:fill="FFFFFF"/>
            <w:vAlign w:val="center"/>
          </w:tcPr>
          <w:p w14:paraId="041C9718" w14:textId="77777777" w:rsidR="00C821DA" w:rsidRPr="008D7605" w:rsidRDefault="00F6480A">
            <w:pPr>
              <w:contextualSpacing w:val="0"/>
              <w:rPr>
                <w:rFonts w:ascii="Century Gothic" w:hAnsi="Century Gothic" w:cs="Times New Roman"/>
                <w:sz w:val="22"/>
                <w:szCs w:val="22"/>
              </w:rPr>
            </w:pPr>
            <w:r w:rsidRPr="008D7605">
              <w:rPr>
                <w:rFonts w:ascii="Century Gothic" w:eastAsia="Times New Roman" w:hAnsi="Century Gothic" w:cs="Times New Roman"/>
                <w:b/>
                <w:sz w:val="22"/>
                <w:szCs w:val="22"/>
              </w:rPr>
              <w:t>Closure</w:t>
            </w:r>
          </w:p>
        </w:tc>
        <w:tc>
          <w:tcPr>
            <w:tcW w:w="6752" w:type="dxa"/>
            <w:gridSpan w:val="7"/>
            <w:shd w:val="clear" w:color="auto" w:fill="FFFFFF"/>
            <w:vAlign w:val="center"/>
          </w:tcPr>
          <w:p w14:paraId="57DD3102" w14:textId="6C5F69B5" w:rsidR="00C821DA" w:rsidRPr="008D7605" w:rsidRDefault="003F0940">
            <w:pPr>
              <w:contextualSpacing w:val="0"/>
              <w:rPr>
                <w:rFonts w:ascii="Century Gothic" w:hAnsi="Century Gothic" w:cs="Times New Roman"/>
                <w:sz w:val="22"/>
                <w:szCs w:val="22"/>
              </w:rPr>
            </w:pPr>
            <w:r w:rsidRPr="008D7605">
              <w:rPr>
                <w:rFonts w:ascii="Century Gothic" w:eastAsia="Times New Roman" w:hAnsi="Century Gothic" w:cs="Times New Roman"/>
                <w:sz w:val="22"/>
                <w:szCs w:val="22"/>
              </w:rPr>
              <w:t xml:space="preserve">Teacher hands out </w:t>
            </w:r>
            <w:r w:rsidR="00377791">
              <w:rPr>
                <w:rFonts w:ascii="Century Gothic" w:eastAsia="Times New Roman" w:hAnsi="Century Gothic" w:cs="Times New Roman"/>
                <w:sz w:val="22"/>
                <w:szCs w:val="22"/>
              </w:rPr>
              <w:t xml:space="preserve">a </w:t>
            </w:r>
            <w:r w:rsidR="00F6480A" w:rsidRPr="008D7605">
              <w:rPr>
                <w:rFonts w:ascii="Century Gothic" w:eastAsia="Times New Roman" w:hAnsi="Century Gothic" w:cs="Times New Roman"/>
                <w:sz w:val="22"/>
                <w:szCs w:val="22"/>
              </w:rPr>
              <w:t xml:space="preserve">unit plan and </w:t>
            </w:r>
            <w:r w:rsidRPr="008D7605">
              <w:rPr>
                <w:rFonts w:ascii="Century Gothic" w:eastAsia="Times New Roman" w:hAnsi="Century Gothic" w:cs="Times New Roman"/>
                <w:sz w:val="22"/>
                <w:szCs w:val="22"/>
              </w:rPr>
              <w:t>briefly goes over</w:t>
            </w:r>
            <w:r w:rsidR="00F6480A" w:rsidRPr="008D7605">
              <w:rPr>
                <w:rFonts w:ascii="Century Gothic" w:eastAsia="Times New Roman" w:hAnsi="Century Gothic" w:cs="Times New Roman"/>
                <w:sz w:val="22"/>
                <w:szCs w:val="22"/>
              </w:rPr>
              <w:t xml:space="preserve"> the can-do statements and timetable for summative assessments.</w:t>
            </w:r>
          </w:p>
          <w:p w14:paraId="5BAE09E5" w14:textId="04E645A0" w:rsidR="00C821DA" w:rsidRPr="008D7605" w:rsidRDefault="00F6480A">
            <w:pPr>
              <w:contextualSpacing w:val="0"/>
              <w:rPr>
                <w:rFonts w:ascii="Century Gothic" w:hAnsi="Century Gothic" w:cs="Times New Roman"/>
                <w:sz w:val="22"/>
                <w:szCs w:val="22"/>
              </w:rPr>
            </w:pPr>
            <w:r w:rsidRPr="008D7605">
              <w:rPr>
                <w:rFonts w:ascii="Century Gothic" w:eastAsia="Times New Roman" w:hAnsi="Century Gothic" w:cs="Times New Roman"/>
                <w:sz w:val="22"/>
                <w:szCs w:val="22"/>
              </w:rPr>
              <w:t xml:space="preserve">Teacher projects the Chinese </w:t>
            </w:r>
            <w:r w:rsidR="00CF2CE3">
              <w:rPr>
                <w:rFonts w:ascii="Century Gothic" w:eastAsia="Times New Roman" w:hAnsi="Century Gothic" w:cs="Times New Roman"/>
                <w:sz w:val="22"/>
                <w:szCs w:val="22"/>
              </w:rPr>
              <w:t>Z</w:t>
            </w:r>
            <w:r w:rsidR="00CF2CE3" w:rsidRPr="008D7605">
              <w:rPr>
                <w:rFonts w:ascii="Century Gothic" w:eastAsia="Times New Roman" w:hAnsi="Century Gothic" w:cs="Times New Roman"/>
                <w:sz w:val="22"/>
                <w:szCs w:val="22"/>
              </w:rPr>
              <w:t xml:space="preserve">odiac </w:t>
            </w:r>
            <w:r w:rsidRPr="008D7605">
              <w:rPr>
                <w:rFonts w:ascii="Century Gothic" w:eastAsia="Times New Roman" w:hAnsi="Century Gothic" w:cs="Times New Roman"/>
                <w:sz w:val="22"/>
                <w:szCs w:val="22"/>
              </w:rPr>
              <w:t xml:space="preserve">and leads the class in the Chinese </w:t>
            </w:r>
            <w:r w:rsidR="00CF2CE3">
              <w:rPr>
                <w:rFonts w:ascii="Century Gothic" w:eastAsia="Times New Roman" w:hAnsi="Century Gothic" w:cs="Times New Roman"/>
                <w:sz w:val="22"/>
                <w:szCs w:val="22"/>
              </w:rPr>
              <w:t>Z</w:t>
            </w:r>
            <w:r w:rsidR="00CF2CE3" w:rsidRPr="008D7605">
              <w:rPr>
                <w:rFonts w:ascii="Century Gothic" w:eastAsia="Times New Roman" w:hAnsi="Century Gothic" w:cs="Times New Roman"/>
                <w:sz w:val="22"/>
                <w:szCs w:val="22"/>
              </w:rPr>
              <w:t xml:space="preserve">odiac </w:t>
            </w:r>
            <w:r w:rsidRPr="008D7605">
              <w:rPr>
                <w:rFonts w:ascii="Century Gothic" w:eastAsia="Times New Roman" w:hAnsi="Century Gothic" w:cs="Times New Roman"/>
                <w:sz w:val="22"/>
                <w:szCs w:val="22"/>
              </w:rPr>
              <w:t>rap.</w:t>
            </w:r>
          </w:p>
        </w:tc>
        <w:tc>
          <w:tcPr>
            <w:tcW w:w="1438" w:type="dxa"/>
            <w:gridSpan w:val="2"/>
            <w:shd w:val="clear" w:color="auto" w:fill="FFFFFF"/>
            <w:vAlign w:val="center"/>
          </w:tcPr>
          <w:p w14:paraId="6A34A1DB" w14:textId="0654F922" w:rsidR="00C821DA" w:rsidRPr="008D7605" w:rsidRDefault="001544B2" w:rsidP="00CA2646">
            <w:pPr>
              <w:contextualSpacing w:val="0"/>
              <w:rPr>
                <w:rFonts w:ascii="Century Gothic" w:hAnsi="Century Gothic" w:cs="Times New Roman"/>
                <w:sz w:val="22"/>
                <w:szCs w:val="22"/>
              </w:rPr>
            </w:pPr>
            <w:r w:rsidRPr="008D7605">
              <w:rPr>
                <w:rFonts w:ascii="Century Gothic" w:eastAsia="Times New Roman" w:hAnsi="Century Gothic" w:cs="Times New Roman"/>
                <w:sz w:val="22"/>
                <w:szCs w:val="22"/>
              </w:rPr>
              <w:t xml:space="preserve">5 </w:t>
            </w:r>
            <w:r w:rsidR="00CA2646" w:rsidRPr="008D7605">
              <w:rPr>
                <w:rFonts w:ascii="Century Gothic" w:eastAsia="Times New Roman" w:hAnsi="Century Gothic" w:cs="Times New Roman"/>
                <w:sz w:val="22"/>
                <w:szCs w:val="22"/>
              </w:rPr>
              <w:t>min</w:t>
            </w:r>
            <w:r w:rsidR="00CA2646">
              <w:rPr>
                <w:rFonts w:ascii="Century Gothic" w:eastAsia="Times New Roman" w:hAnsi="Century Gothic" w:cs="Times New Roman"/>
                <w:sz w:val="22"/>
                <w:szCs w:val="22"/>
              </w:rPr>
              <w:t>.</w:t>
            </w:r>
          </w:p>
        </w:tc>
        <w:tc>
          <w:tcPr>
            <w:tcW w:w="3182" w:type="dxa"/>
            <w:gridSpan w:val="4"/>
            <w:shd w:val="clear" w:color="auto" w:fill="FFFFFF"/>
            <w:vAlign w:val="center"/>
          </w:tcPr>
          <w:p w14:paraId="0032330B" w14:textId="45C839FB" w:rsidR="00C821DA" w:rsidRPr="008D7605" w:rsidRDefault="00F6480A">
            <w:pPr>
              <w:contextualSpacing w:val="0"/>
              <w:rPr>
                <w:rFonts w:ascii="Century Gothic" w:hAnsi="Century Gothic" w:cs="Times New Roman"/>
                <w:sz w:val="22"/>
                <w:szCs w:val="22"/>
              </w:rPr>
            </w:pPr>
            <w:r w:rsidRPr="008D7605">
              <w:rPr>
                <w:rFonts w:ascii="Century Gothic" w:eastAsia="Times New Roman" w:hAnsi="Century Gothic" w:cs="Times New Roman"/>
                <w:sz w:val="22"/>
                <w:szCs w:val="22"/>
              </w:rPr>
              <w:t>Animal unit glossary and unit plan</w:t>
            </w:r>
            <w:r w:rsidR="00377791">
              <w:rPr>
                <w:rFonts w:ascii="Century Gothic" w:eastAsia="Times New Roman" w:hAnsi="Century Gothic" w:cs="Times New Roman"/>
                <w:sz w:val="22"/>
                <w:szCs w:val="22"/>
              </w:rPr>
              <w:t>.</w:t>
            </w:r>
          </w:p>
          <w:p w14:paraId="20DCD05D" w14:textId="1109CE6A" w:rsidR="00C821DA" w:rsidRPr="008D7605" w:rsidRDefault="00F6480A">
            <w:pPr>
              <w:contextualSpacing w:val="0"/>
              <w:rPr>
                <w:rFonts w:ascii="Century Gothic" w:hAnsi="Century Gothic" w:cs="Times New Roman"/>
                <w:sz w:val="22"/>
                <w:szCs w:val="22"/>
              </w:rPr>
            </w:pPr>
            <w:r w:rsidRPr="008D7605">
              <w:rPr>
                <w:rFonts w:ascii="Century Gothic" w:eastAsia="Times New Roman" w:hAnsi="Century Gothic" w:cs="Times New Roman"/>
                <w:sz w:val="22"/>
                <w:szCs w:val="22"/>
              </w:rPr>
              <w:t xml:space="preserve">Projection of Chinese </w:t>
            </w:r>
            <w:r w:rsidR="00CF2CE3">
              <w:rPr>
                <w:rFonts w:ascii="Century Gothic" w:eastAsia="Times New Roman" w:hAnsi="Century Gothic" w:cs="Times New Roman"/>
                <w:sz w:val="22"/>
                <w:szCs w:val="22"/>
              </w:rPr>
              <w:t>Z</w:t>
            </w:r>
            <w:r w:rsidR="00CF2CE3" w:rsidRPr="008D7605">
              <w:rPr>
                <w:rFonts w:ascii="Century Gothic" w:eastAsia="Times New Roman" w:hAnsi="Century Gothic" w:cs="Times New Roman"/>
                <w:sz w:val="22"/>
                <w:szCs w:val="22"/>
              </w:rPr>
              <w:t>odiac</w:t>
            </w:r>
            <w:r w:rsidR="00C933B0">
              <w:rPr>
                <w:rFonts w:ascii="Century Gothic" w:eastAsia="Times New Roman" w:hAnsi="Century Gothic" w:cs="Times New Roman"/>
                <w:sz w:val="22"/>
                <w:szCs w:val="22"/>
              </w:rPr>
              <w:t>.</w:t>
            </w:r>
          </w:p>
        </w:tc>
      </w:tr>
      <w:tr w:rsidR="00C821DA" w:rsidRPr="008D7605" w14:paraId="0AE34F4B" w14:textId="77777777" w:rsidTr="002A473D">
        <w:trPr>
          <w:trHeight w:val="560"/>
        </w:trPr>
        <w:tc>
          <w:tcPr>
            <w:tcW w:w="3258" w:type="dxa"/>
            <w:shd w:val="clear" w:color="auto" w:fill="FFFFFF"/>
            <w:vAlign w:val="center"/>
          </w:tcPr>
          <w:p w14:paraId="6F1E40C5" w14:textId="77777777" w:rsidR="00C821DA" w:rsidRPr="008D7605" w:rsidRDefault="00F6480A">
            <w:pPr>
              <w:contextualSpacing w:val="0"/>
              <w:rPr>
                <w:rFonts w:ascii="Century Gothic" w:hAnsi="Century Gothic" w:cs="Times New Roman"/>
                <w:sz w:val="22"/>
                <w:szCs w:val="22"/>
              </w:rPr>
            </w:pPr>
            <w:r w:rsidRPr="008D7605">
              <w:rPr>
                <w:rFonts w:ascii="Century Gothic" w:eastAsia="Times New Roman" w:hAnsi="Century Gothic" w:cs="Times New Roman"/>
                <w:b/>
                <w:sz w:val="22"/>
                <w:szCs w:val="22"/>
              </w:rPr>
              <w:t xml:space="preserve">Enhance Retention &amp; Transfer </w:t>
            </w:r>
          </w:p>
        </w:tc>
        <w:tc>
          <w:tcPr>
            <w:tcW w:w="6752" w:type="dxa"/>
            <w:gridSpan w:val="7"/>
            <w:shd w:val="clear" w:color="auto" w:fill="FFFFFF"/>
            <w:vAlign w:val="center"/>
          </w:tcPr>
          <w:p w14:paraId="1A52CB3C" w14:textId="40407054" w:rsidR="00C821DA" w:rsidRPr="008D7605" w:rsidRDefault="00F6480A">
            <w:pPr>
              <w:contextualSpacing w:val="0"/>
              <w:rPr>
                <w:rFonts w:ascii="Century Gothic" w:hAnsi="Century Gothic" w:cs="Times New Roman"/>
                <w:sz w:val="22"/>
                <w:szCs w:val="22"/>
              </w:rPr>
            </w:pPr>
            <w:r w:rsidRPr="008D7605">
              <w:rPr>
                <w:rFonts w:ascii="Century Gothic" w:eastAsia="Times New Roman" w:hAnsi="Century Gothic" w:cs="Times New Roman"/>
                <w:sz w:val="22"/>
                <w:szCs w:val="22"/>
              </w:rPr>
              <w:t xml:space="preserve">Read the legend about the origin of the Chinese </w:t>
            </w:r>
            <w:r w:rsidR="00CF2CE3">
              <w:rPr>
                <w:rFonts w:ascii="Century Gothic" w:eastAsia="Times New Roman" w:hAnsi="Century Gothic" w:cs="Times New Roman"/>
                <w:sz w:val="22"/>
                <w:szCs w:val="22"/>
              </w:rPr>
              <w:t>Z</w:t>
            </w:r>
            <w:r w:rsidR="00CF2CE3" w:rsidRPr="008D7605">
              <w:rPr>
                <w:rFonts w:ascii="Century Gothic" w:eastAsia="Times New Roman" w:hAnsi="Century Gothic" w:cs="Times New Roman"/>
                <w:sz w:val="22"/>
                <w:szCs w:val="22"/>
              </w:rPr>
              <w:t>odiac</w:t>
            </w:r>
            <w:r w:rsidRPr="008D7605">
              <w:rPr>
                <w:rFonts w:ascii="Century Gothic" w:eastAsia="Times New Roman" w:hAnsi="Century Gothic" w:cs="Times New Roman"/>
                <w:sz w:val="22"/>
                <w:szCs w:val="22"/>
              </w:rPr>
              <w:t>.</w:t>
            </w:r>
          </w:p>
        </w:tc>
        <w:tc>
          <w:tcPr>
            <w:tcW w:w="1438" w:type="dxa"/>
            <w:gridSpan w:val="2"/>
            <w:shd w:val="clear" w:color="auto" w:fill="FFFFFF"/>
            <w:vAlign w:val="center"/>
          </w:tcPr>
          <w:p w14:paraId="754B7703" w14:textId="06E81D2D" w:rsidR="00C821DA" w:rsidRPr="008D7605" w:rsidRDefault="00C821DA">
            <w:pPr>
              <w:contextualSpacing w:val="0"/>
              <w:rPr>
                <w:rFonts w:ascii="Century Gothic" w:hAnsi="Century Gothic" w:cs="Times New Roman"/>
                <w:sz w:val="22"/>
                <w:szCs w:val="22"/>
              </w:rPr>
            </w:pPr>
          </w:p>
        </w:tc>
        <w:tc>
          <w:tcPr>
            <w:tcW w:w="3182" w:type="dxa"/>
            <w:gridSpan w:val="4"/>
            <w:shd w:val="clear" w:color="auto" w:fill="FFFFFF"/>
            <w:vAlign w:val="center"/>
          </w:tcPr>
          <w:p w14:paraId="6B21B376" w14:textId="7635F020" w:rsidR="00C821DA" w:rsidRDefault="00F6480A">
            <w:pPr>
              <w:contextualSpacing w:val="0"/>
              <w:rPr>
                <w:rFonts w:ascii="Century Gothic" w:eastAsia="Times New Roman" w:hAnsi="Century Gothic" w:cs="Times New Roman"/>
                <w:sz w:val="22"/>
                <w:szCs w:val="22"/>
              </w:rPr>
            </w:pPr>
            <w:r w:rsidRPr="008D7605">
              <w:rPr>
                <w:rFonts w:ascii="Century Gothic" w:eastAsia="Times New Roman" w:hAnsi="Century Gothic" w:cs="Times New Roman"/>
                <w:sz w:val="22"/>
                <w:szCs w:val="22"/>
              </w:rPr>
              <w:t xml:space="preserve">Copies of the legend of the Chinese </w:t>
            </w:r>
            <w:r w:rsidR="00CF2CE3">
              <w:rPr>
                <w:rFonts w:ascii="Century Gothic" w:eastAsia="Times New Roman" w:hAnsi="Century Gothic" w:cs="Times New Roman"/>
                <w:sz w:val="22"/>
                <w:szCs w:val="22"/>
              </w:rPr>
              <w:t>Z</w:t>
            </w:r>
            <w:r w:rsidR="00CF2CE3" w:rsidRPr="008D7605">
              <w:rPr>
                <w:rFonts w:ascii="Century Gothic" w:eastAsia="Times New Roman" w:hAnsi="Century Gothic" w:cs="Times New Roman"/>
                <w:sz w:val="22"/>
                <w:szCs w:val="22"/>
              </w:rPr>
              <w:t xml:space="preserve">odiac </w:t>
            </w:r>
            <w:r w:rsidRPr="008D7605">
              <w:rPr>
                <w:rFonts w:ascii="Century Gothic" w:eastAsia="Times New Roman" w:hAnsi="Century Gothic" w:cs="Times New Roman"/>
                <w:sz w:val="22"/>
                <w:szCs w:val="22"/>
              </w:rPr>
              <w:t>in English</w:t>
            </w:r>
          </w:p>
          <w:p w14:paraId="262925F1" w14:textId="0B8634DA" w:rsidR="00C933B0" w:rsidRPr="008D7605" w:rsidRDefault="00CA2646">
            <w:pPr>
              <w:contextualSpacing w:val="0"/>
              <w:rPr>
                <w:rFonts w:ascii="Century Gothic" w:hAnsi="Century Gothic" w:cs="Times New Roman"/>
                <w:sz w:val="22"/>
                <w:szCs w:val="22"/>
              </w:rPr>
            </w:pPr>
            <w:r>
              <w:rPr>
                <w:rFonts w:ascii="Century Gothic" w:hAnsi="Century Gothic" w:cs="Times New Roman"/>
                <w:sz w:val="22"/>
                <w:szCs w:val="22"/>
              </w:rPr>
              <w:t>(</w:t>
            </w:r>
            <w:del w:id="64" w:author="Owner" w:date="2017-07-12T13:59:00Z">
              <w:r w:rsidDel="004946A1">
                <w:rPr>
                  <w:rFonts w:ascii="Century Gothic" w:hAnsi="Century Gothic" w:cs="Times New Roman"/>
                  <w:sz w:val="22"/>
                  <w:szCs w:val="22"/>
                </w:rPr>
                <w:delText>See below</w:delText>
              </w:r>
            </w:del>
            <w:ins w:id="65" w:author="Owner" w:date="2017-07-12T13:59:00Z">
              <w:r w:rsidR="004946A1">
                <w:rPr>
                  <w:rFonts w:ascii="Century Gothic" w:hAnsi="Century Gothic" w:cs="Times New Roman"/>
                  <w:sz w:val="22"/>
                  <w:szCs w:val="22"/>
                </w:rPr>
                <w:t>Handout 2</w:t>
              </w:r>
            </w:ins>
            <w:r>
              <w:rPr>
                <w:rFonts w:ascii="Century Gothic" w:hAnsi="Century Gothic" w:cs="Times New Roman"/>
                <w:sz w:val="22"/>
                <w:szCs w:val="22"/>
              </w:rPr>
              <w:t>)</w:t>
            </w:r>
          </w:p>
          <w:p w14:paraId="06EE9C00" w14:textId="77777777" w:rsidR="00C821DA" w:rsidRPr="004946A1" w:rsidRDefault="000B5D19">
            <w:pPr>
              <w:contextualSpacing w:val="0"/>
              <w:rPr>
                <w:rFonts w:ascii="Century Gothic" w:hAnsi="Century Gothic" w:cs="Times New Roman"/>
                <w:b/>
                <w:sz w:val="22"/>
                <w:szCs w:val="22"/>
              </w:rPr>
            </w:pPr>
            <w:hyperlink r:id="rId16">
              <w:r w:rsidR="00F6480A" w:rsidRPr="004946A1">
                <w:rPr>
                  <w:rFonts w:ascii="Century Gothic" w:eastAsia="Times New Roman" w:hAnsi="Century Gothic" w:cs="Times New Roman"/>
                  <w:b/>
                  <w:color w:val="0000FF"/>
                  <w:sz w:val="22"/>
                  <w:szCs w:val="22"/>
                  <w:u w:val="single"/>
                </w:rPr>
                <w:t>https://www.travelchinaguide.com/intro/social_customs/zodiac/story.htm</w:t>
              </w:r>
            </w:hyperlink>
            <w:r w:rsidR="00F6480A" w:rsidRPr="004946A1">
              <w:rPr>
                <w:rFonts w:ascii="Century Gothic" w:eastAsia="Times New Roman" w:hAnsi="Century Gothic" w:cs="Times New Roman"/>
                <w:b/>
                <w:sz w:val="22"/>
                <w:szCs w:val="22"/>
              </w:rPr>
              <w:t xml:space="preserve"> </w:t>
            </w:r>
          </w:p>
        </w:tc>
      </w:tr>
      <w:tr w:rsidR="00C821DA" w:rsidRPr="008D7605" w14:paraId="5AD3C106" w14:textId="77777777" w:rsidTr="00560E26">
        <w:trPr>
          <w:trHeight w:val="420"/>
          <w:trPrChange w:id="66" w:author="Owner" w:date="2017-07-12T14:06:00Z">
            <w:trPr>
              <w:gridBefore w:val="1"/>
              <w:trHeight w:val="420"/>
            </w:trPr>
          </w:trPrChange>
        </w:trPr>
        <w:tc>
          <w:tcPr>
            <w:tcW w:w="3258" w:type="dxa"/>
            <w:shd w:val="clear" w:color="auto" w:fill="00B050"/>
            <w:tcPrChange w:id="67" w:author="Owner" w:date="2017-07-12T14:06:00Z">
              <w:tcPr>
                <w:tcW w:w="3258" w:type="dxa"/>
                <w:gridSpan w:val="2"/>
                <w:shd w:val="clear" w:color="auto" w:fill="F2F2F2"/>
              </w:tcPr>
            </w:tcPrChange>
          </w:tcPr>
          <w:p w14:paraId="4D65B8ED" w14:textId="77777777" w:rsidR="00C821DA" w:rsidRPr="008D7605" w:rsidRDefault="00F6480A">
            <w:pPr>
              <w:contextualSpacing w:val="0"/>
              <w:rPr>
                <w:rFonts w:ascii="Century Gothic" w:hAnsi="Century Gothic" w:cs="Times New Roman"/>
                <w:sz w:val="22"/>
                <w:szCs w:val="22"/>
              </w:rPr>
            </w:pPr>
            <w:r w:rsidRPr="008D7605">
              <w:rPr>
                <w:rFonts w:ascii="Century Gothic" w:eastAsia="Times New Roman" w:hAnsi="Century Gothic" w:cs="Times New Roman"/>
                <w:b/>
                <w:sz w:val="22"/>
                <w:szCs w:val="22"/>
              </w:rPr>
              <w:lastRenderedPageBreak/>
              <w:t>Reflection</w:t>
            </w:r>
            <w:r w:rsidRPr="008D7605">
              <w:rPr>
                <w:rFonts w:ascii="Century Gothic" w:eastAsia="Times New Roman" w:hAnsi="Century Gothic" w:cs="Times New Roman"/>
                <w:sz w:val="22"/>
                <w:szCs w:val="22"/>
              </w:rPr>
              <w:t xml:space="preserve"> </w:t>
            </w:r>
            <w:r w:rsidRPr="008D7605">
              <w:rPr>
                <w:rFonts w:ascii="Century Gothic" w:eastAsia="Times New Roman" w:hAnsi="Century Gothic" w:cs="Times New Roman"/>
                <w:b/>
                <w:sz w:val="22"/>
                <w:szCs w:val="22"/>
              </w:rPr>
              <w:t>– Notes to Self</w:t>
            </w:r>
          </w:p>
          <w:p w14:paraId="52743D47" w14:textId="77777777" w:rsidR="00C821DA" w:rsidRPr="008D7605" w:rsidRDefault="00F6480A">
            <w:pPr>
              <w:numPr>
                <w:ilvl w:val="0"/>
                <w:numId w:val="1"/>
              </w:numPr>
              <w:ind w:hanging="288"/>
              <w:rPr>
                <w:rFonts w:ascii="Century Gothic" w:hAnsi="Century Gothic" w:cs="Times New Roman"/>
                <w:sz w:val="22"/>
                <w:szCs w:val="22"/>
              </w:rPr>
            </w:pPr>
            <w:r w:rsidRPr="008D7605">
              <w:rPr>
                <w:rFonts w:ascii="Century Gothic" w:eastAsia="Times New Roman" w:hAnsi="Century Gothic" w:cs="Times New Roman"/>
                <w:sz w:val="22"/>
                <w:szCs w:val="22"/>
              </w:rPr>
              <w:t>What worked well? Why?</w:t>
            </w:r>
          </w:p>
          <w:p w14:paraId="505FBD2F" w14:textId="77777777" w:rsidR="00C821DA" w:rsidRPr="008D7605" w:rsidRDefault="00F6480A">
            <w:pPr>
              <w:numPr>
                <w:ilvl w:val="0"/>
                <w:numId w:val="1"/>
              </w:numPr>
              <w:ind w:hanging="288"/>
              <w:rPr>
                <w:rFonts w:ascii="Century Gothic" w:hAnsi="Century Gothic" w:cs="Times New Roman"/>
                <w:sz w:val="22"/>
                <w:szCs w:val="22"/>
              </w:rPr>
            </w:pPr>
            <w:r w:rsidRPr="008D7605">
              <w:rPr>
                <w:rFonts w:ascii="Century Gothic" w:eastAsia="Times New Roman" w:hAnsi="Century Gothic" w:cs="Times New Roman"/>
                <w:sz w:val="22"/>
                <w:szCs w:val="22"/>
              </w:rPr>
              <w:t>What didn’t work? Why?</w:t>
            </w:r>
          </w:p>
          <w:p w14:paraId="03E99F9A" w14:textId="77777777" w:rsidR="00C821DA" w:rsidRPr="008D7605" w:rsidRDefault="00F6480A">
            <w:pPr>
              <w:numPr>
                <w:ilvl w:val="0"/>
                <w:numId w:val="1"/>
              </w:numPr>
              <w:ind w:hanging="288"/>
              <w:rPr>
                <w:rFonts w:ascii="Century Gothic" w:hAnsi="Century Gothic" w:cs="Times New Roman"/>
                <w:b/>
                <w:sz w:val="22"/>
                <w:szCs w:val="22"/>
              </w:rPr>
            </w:pPr>
            <w:r w:rsidRPr="008D7605">
              <w:rPr>
                <w:rFonts w:ascii="Century Gothic" w:eastAsia="Times New Roman" w:hAnsi="Century Gothic" w:cs="Times New Roman"/>
                <w:sz w:val="22"/>
                <w:szCs w:val="22"/>
              </w:rPr>
              <w:t xml:space="preserve">What changes would you make if you taught this lesson again? </w:t>
            </w:r>
          </w:p>
          <w:p w14:paraId="349C7D29" w14:textId="77777777" w:rsidR="00C821DA" w:rsidRPr="008D7605" w:rsidRDefault="00F6480A">
            <w:pPr>
              <w:numPr>
                <w:ilvl w:val="0"/>
                <w:numId w:val="1"/>
              </w:numPr>
              <w:ind w:hanging="288"/>
              <w:rPr>
                <w:rFonts w:ascii="Century Gothic" w:hAnsi="Century Gothic" w:cs="Times New Roman"/>
                <w:b/>
                <w:sz w:val="22"/>
                <w:szCs w:val="22"/>
              </w:rPr>
            </w:pPr>
            <w:r w:rsidRPr="008D7605">
              <w:rPr>
                <w:rFonts w:ascii="Century Gothic" w:eastAsia="Times New Roman" w:hAnsi="Century Gothic" w:cs="Times New Roman"/>
                <w:sz w:val="22"/>
                <w:szCs w:val="22"/>
              </w:rPr>
              <w:t>????</w:t>
            </w:r>
          </w:p>
        </w:tc>
        <w:tc>
          <w:tcPr>
            <w:tcW w:w="11372" w:type="dxa"/>
            <w:gridSpan w:val="13"/>
            <w:shd w:val="clear" w:color="auto" w:fill="FFFFFF"/>
            <w:tcPrChange w:id="68" w:author="Owner" w:date="2017-07-12T14:06:00Z">
              <w:tcPr>
                <w:tcW w:w="11372" w:type="dxa"/>
                <w:gridSpan w:val="18"/>
                <w:shd w:val="clear" w:color="auto" w:fill="FFFFFF"/>
              </w:tcPr>
            </w:tcPrChange>
          </w:tcPr>
          <w:p w14:paraId="727A59CB" w14:textId="77777777" w:rsidR="00C821DA" w:rsidRPr="008D7605" w:rsidRDefault="00C821DA">
            <w:pPr>
              <w:contextualSpacing w:val="0"/>
              <w:rPr>
                <w:rFonts w:ascii="Century Gothic" w:hAnsi="Century Gothic" w:cs="Times New Roman"/>
                <w:sz w:val="22"/>
                <w:szCs w:val="22"/>
              </w:rPr>
            </w:pPr>
          </w:p>
        </w:tc>
      </w:tr>
    </w:tbl>
    <w:p w14:paraId="08A0DBD3" w14:textId="77777777" w:rsidR="00C821DA" w:rsidRPr="008D7605" w:rsidRDefault="00F6480A">
      <w:pPr>
        <w:rPr>
          <w:rFonts w:ascii="Century Gothic" w:hAnsi="Century Gothic" w:cs="Times New Roman"/>
          <w:sz w:val="22"/>
          <w:szCs w:val="22"/>
        </w:rPr>
        <w:sectPr w:rsidR="00C821DA" w:rsidRPr="008D7605">
          <w:footerReference w:type="default" r:id="rId17"/>
          <w:pgSz w:w="15840" w:h="12240"/>
          <w:pgMar w:top="720" w:right="720" w:bottom="720" w:left="720" w:header="0" w:footer="720" w:gutter="0"/>
          <w:pgNumType w:start="1"/>
          <w:cols w:space="720"/>
        </w:sectPr>
      </w:pPr>
      <w:r w:rsidRPr="008D7605">
        <w:rPr>
          <w:rFonts w:ascii="Century Gothic" w:hAnsi="Century Gothic" w:cs="Times New Roman"/>
          <w:sz w:val="22"/>
          <w:szCs w:val="22"/>
        </w:rPr>
        <w:tab/>
      </w:r>
      <w:r w:rsidRPr="008D7605">
        <w:rPr>
          <w:rFonts w:ascii="Century Gothic" w:hAnsi="Century Gothic" w:cs="Times New Roman"/>
          <w:sz w:val="22"/>
          <w:szCs w:val="22"/>
        </w:rPr>
        <w:tab/>
      </w:r>
      <w:r w:rsidRPr="008D7605">
        <w:rPr>
          <w:rFonts w:ascii="Century Gothic" w:hAnsi="Century Gothic" w:cs="Times New Roman"/>
          <w:sz w:val="22"/>
          <w:szCs w:val="22"/>
        </w:rPr>
        <w:tab/>
      </w:r>
      <w:r w:rsidRPr="008D7605">
        <w:rPr>
          <w:rFonts w:ascii="Century Gothic" w:hAnsi="Century Gothic" w:cs="Times New Roman"/>
          <w:sz w:val="22"/>
          <w:szCs w:val="22"/>
        </w:rPr>
        <w:tab/>
      </w:r>
    </w:p>
    <w:p w14:paraId="1E1DDC8F" w14:textId="77777777" w:rsidR="00C821DA" w:rsidRPr="008D7605" w:rsidRDefault="00C821DA">
      <w:pPr>
        <w:rPr>
          <w:rFonts w:ascii="Century Gothic" w:hAnsi="Century Gothic" w:cs="Times New Roman"/>
          <w:sz w:val="22"/>
          <w:szCs w:val="22"/>
        </w:rPr>
      </w:pPr>
    </w:p>
    <w:p w14:paraId="7AA3288C" w14:textId="77777777" w:rsidR="00C821DA" w:rsidRDefault="00C821DA">
      <w:pPr>
        <w:rPr>
          <w:rFonts w:ascii="Century Gothic" w:hAnsi="Century Gothic" w:cs="Times New Roman"/>
          <w:sz w:val="22"/>
          <w:szCs w:val="22"/>
        </w:rPr>
      </w:pPr>
    </w:p>
    <w:p w14:paraId="7BD42CCC" w14:textId="77777777" w:rsidR="00203470" w:rsidRDefault="00203470">
      <w:pPr>
        <w:rPr>
          <w:rFonts w:ascii="Century Gothic" w:hAnsi="Century Gothic" w:cs="Times New Roman"/>
          <w:sz w:val="22"/>
          <w:szCs w:val="22"/>
        </w:rPr>
      </w:pPr>
    </w:p>
    <w:p w14:paraId="0E52FB0B" w14:textId="77777777" w:rsidR="00DD4A02" w:rsidRDefault="00DD4A02">
      <w:pPr>
        <w:rPr>
          <w:rFonts w:ascii="Century Gothic" w:hAnsi="Century Gothic" w:cs="Times New Roman"/>
          <w:sz w:val="22"/>
          <w:szCs w:val="22"/>
        </w:rPr>
      </w:pPr>
    </w:p>
    <w:p w14:paraId="20758D1F" w14:textId="77777777" w:rsidR="00DD4A02" w:rsidRDefault="00DD4A02">
      <w:pPr>
        <w:rPr>
          <w:rFonts w:ascii="Century Gothic" w:hAnsi="Century Gothic" w:cs="Times New Roman"/>
          <w:sz w:val="22"/>
          <w:szCs w:val="22"/>
        </w:rPr>
      </w:pPr>
    </w:p>
    <w:p w14:paraId="58B3939C" w14:textId="77777777" w:rsidR="00DD4A02" w:rsidRDefault="00DD4A02">
      <w:pPr>
        <w:rPr>
          <w:rFonts w:ascii="Century Gothic" w:hAnsi="Century Gothic" w:cs="Times New Roman"/>
          <w:sz w:val="22"/>
          <w:szCs w:val="22"/>
        </w:rPr>
      </w:pPr>
    </w:p>
    <w:p w14:paraId="7C32AE18" w14:textId="77777777" w:rsidR="00DD4A02" w:rsidRDefault="00DD4A02">
      <w:pPr>
        <w:rPr>
          <w:rFonts w:ascii="Century Gothic" w:hAnsi="Century Gothic" w:cs="Times New Roman"/>
          <w:sz w:val="22"/>
          <w:szCs w:val="22"/>
        </w:rPr>
      </w:pPr>
    </w:p>
    <w:p w14:paraId="3F4DDA89" w14:textId="77777777" w:rsidR="00DD4A02" w:rsidRDefault="00DD4A02">
      <w:pPr>
        <w:rPr>
          <w:rFonts w:ascii="Century Gothic" w:hAnsi="Century Gothic" w:cs="Times New Roman"/>
          <w:sz w:val="22"/>
          <w:szCs w:val="22"/>
        </w:rPr>
      </w:pPr>
    </w:p>
    <w:p w14:paraId="28C59183" w14:textId="5B84D8C2" w:rsidR="004946A1" w:rsidRDefault="004946A1">
      <w:pPr>
        <w:rPr>
          <w:ins w:id="69" w:author="Owner" w:date="2017-07-12T13:53:00Z"/>
          <w:rFonts w:ascii="Century Gothic" w:hAnsi="Century Gothic" w:cs="Times New Roman"/>
          <w:sz w:val="22"/>
          <w:szCs w:val="22"/>
        </w:rPr>
      </w:pPr>
      <w:ins w:id="70" w:author="Owner" w:date="2017-07-12T13:53:00Z">
        <w:r>
          <w:rPr>
            <w:rFonts w:ascii="Century Gothic" w:hAnsi="Century Gothic" w:cs="Times New Roman"/>
            <w:sz w:val="22"/>
            <w:szCs w:val="22"/>
          </w:rPr>
          <w:br w:type="page"/>
        </w:r>
      </w:ins>
    </w:p>
    <w:p w14:paraId="127C6478" w14:textId="77777777" w:rsidR="00DD4A02" w:rsidRDefault="00DD4A02">
      <w:pPr>
        <w:rPr>
          <w:rFonts w:ascii="Century Gothic" w:hAnsi="Century Gothic" w:cs="Times New Roman"/>
          <w:sz w:val="22"/>
          <w:szCs w:val="22"/>
        </w:rPr>
      </w:pPr>
    </w:p>
    <w:p w14:paraId="3E6C1CF7" w14:textId="6CD84BEE" w:rsidR="00DD4A02" w:rsidDel="004946A1" w:rsidRDefault="00DD4A02">
      <w:pPr>
        <w:rPr>
          <w:del w:id="71" w:author="Owner" w:date="2017-07-12T13:58:00Z"/>
          <w:rFonts w:ascii="Century Gothic" w:hAnsi="Century Gothic" w:cs="Times New Roman"/>
          <w:sz w:val="22"/>
          <w:szCs w:val="22"/>
        </w:rPr>
      </w:pPr>
    </w:p>
    <w:p w14:paraId="54A0096B" w14:textId="77777777" w:rsidR="00DD4A02" w:rsidRDefault="00DD4A02">
      <w:pPr>
        <w:rPr>
          <w:rFonts w:ascii="Century Gothic" w:hAnsi="Century Gothic" w:cs="Times New Roman"/>
          <w:sz w:val="22"/>
          <w:szCs w:val="22"/>
        </w:rPr>
      </w:pPr>
    </w:p>
    <w:p w14:paraId="1A9637F9" w14:textId="492708D7" w:rsidR="00DD4A02" w:rsidDel="004946A1" w:rsidRDefault="00DD4A02">
      <w:pPr>
        <w:rPr>
          <w:del w:id="72" w:author="Owner" w:date="2017-07-12T13:53:00Z"/>
          <w:rFonts w:ascii="Century Gothic" w:hAnsi="Century Gothic" w:cs="Times New Roman"/>
          <w:sz w:val="22"/>
          <w:szCs w:val="22"/>
        </w:rPr>
      </w:pPr>
    </w:p>
    <w:p w14:paraId="0FEE06BB" w14:textId="798AF140" w:rsidR="00DD4A02" w:rsidDel="004946A1" w:rsidRDefault="00DD4A02">
      <w:pPr>
        <w:rPr>
          <w:del w:id="73" w:author="Owner" w:date="2017-07-12T13:53:00Z"/>
          <w:rFonts w:ascii="Century Gothic" w:hAnsi="Century Gothic" w:cs="Times New Roman"/>
          <w:sz w:val="22"/>
          <w:szCs w:val="22"/>
        </w:rPr>
      </w:pPr>
    </w:p>
    <w:p w14:paraId="3984DB0C" w14:textId="62561996" w:rsidR="00DD4A02" w:rsidDel="004946A1" w:rsidRDefault="00DD4A02">
      <w:pPr>
        <w:rPr>
          <w:del w:id="74" w:author="Owner" w:date="2017-07-12T13:53:00Z"/>
          <w:rFonts w:ascii="Century Gothic" w:hAnsi="Century Gothic" w:cs="Times New Roman"/>
          <w:sz w:val="22"/>
          <w:szCs w:val="22"/>
        </w:rPr>
      </w:pPr>
    </w:p>
    <w:p w14:paraId="38D42E28" w14:textId="1C207AB8" w:rsidR="00DD4A02" w:rsidDel="004946A1" w:rsidRDefault="00DD4A02">
      <w:pPr>
        <w:rPr>
          <w:del w:id="75" w:author="Owner" w:date="2017-07-12T13:53:00Z"/>
          <w:rFonts w:ascii="Century Gothic" w:hAnsi="Century Gothic" w:cs="Times New Roman"/>
          <w:sz w:val="22"/>
          <w:szCs w:val="22"/>
        </w:rPr>
      </w:pPr>
    </w:p>
    <w:p w14:paraId="15C7834D" w14:textId="2510958D" w:rsidR="00203470" w:rsidDel="004946A1" w:rsidRDefault="00203470">
      <w:pPr>
        <w:rPr>
          <w:del w:id="76" w:author="Owner" w:date="2017-07-12T13:53:00Z"/>
          <w:rFonts w:ascii="Century Gothic" w:hAnsi="Century Gothic" w:cs="Times New Roman"/>
          <w:sz w:val="22"/>
          <w:szCs w:val="22"/>
        </w:rPr>
      </w:pPr>
    </w:p>
    <w:p w14:paraId="2204D7BF" w14:textId="77777777" w:rsidR="00203470" w:rsidRDefault="00203470">
      <w:pPr>
        <w:rPr>
          <w:rFonts w:ascii="Century Gothic" w:hAnsi="Century Gothic" w:cs="Times New Roman"/>
          <w:sz w:val="22"/>
          <w:szCs w:val="22"/>
        </w:rPr>
      </w:pPr>
    </w:p>
    <w:p w14:paraId="2ED58BC3" w14:textId="285354E0" w:rsidR="00203470" w:rsidRDefault="004946A1">
      <w:pPr>
        <w:rPr>
          <w:rFonts w:ascii="Century Gothic" w:hAnsi="Century Gothic" w:cs="Times New Roman"/>
          <w:sz w:val="22"/>
          <w:szCs w:val="22"/>
        </w:rPr>
      </w:pPr>
      <w:ins w:id="77" w:author="Owner" w:date="2017-07-12T13:57:00Z">
        <w:r>
          <w:rPr>
            <w:rFonts w:ascii="Century Gothic" w:hAnsi="Century Gothic" w:cs="Times New Roman"/>
            <w:sz w:val="22"/>
            <w:szCs w:val="22"/>
          </w:rPr>
          <w:t>Handout 1</w:t>
        </w:r>
      </w:ins>
    </w:p>
    <w:p w14:paraId="515F755B" w14:textId="77777777" w:rsidR="00203470" w:rsidRPr="00203470" w:rsidRDefault="00203470">
      <w:pPr>
        <w:rPr>
          <w:rFonts w:ascii="Century Gothic" w:hAnsi="Century Gothic" w:cs="Times New Roman"/>
          <w:b/>
          <w:sz w:val="22"/>
          <w:szCs w:val="22"/>
        </w:rPr>
      </w:pPr>
    </w:p>
    <w:p w14:paraId="4AF0AF9F" w14:textId="57731205" w:rsidR="00203470" w:rsidDel="004946A1" w:rsidRDefault="00203470">
      <w:pPr>
        <w:rPr>
          <w:del w:id="78" w:author="Owner" w:date="2017-07-12T13:57:00Z"/>
          <w:rFonts w:ascii="Century Gothic" w:hAnsi="Century Gothic" w:cs="Times New Roman"/>
          <w:b/>
          <w:sz w:val="22"/>
          <w:szCs w:val="22"/>
        </w:rPr>
      </w:pPr>
      <w:del w:id="79" w:author="Owner" w:date="2017-07-12T13:57:00Z">
        <w:r w:rsidRPr="00203470" w:rsidDel="004946A1">
          <w:rPr>
            <w:rFonts w:ascii="Century Gothic" w:hAnsi="Century Gothic" w:cs="Times New Roman"/>
            <w:b/>
            <w:sz w:val="22"/>
            <w:szCs w:val="22"/>
          </w:rPr>
          <w:delText>CHINESE LEGEND</w:delText>
        </w:r>
      </w:del>
    </w:p>
    <w:p w14:paraId="339B128B" w14:textId="74872048" w:rsidR="007B7004" w:rsidRPr="00203470" w:rsidDel="004946A1" w:rsidRDefault="007B7004">
      <w:pPr>
        <w:rPr>
          <w:del w:id="80" w:author="Owner" w:date="2017-07-12T13:57:00Z"/>
          <w:rFonts w:ascii="Century Gothic" w:hAnsi="Century Gothic" w:cs="Times New Roman"/>
          <w:b/>
          <w:sz w:val="22"/>
          <w:szCs w:val="22"/>
        </w:rPr>
      </w:pPr>
    </w:p>
    <w:p w14:paraId="562602C4" w14:textId="7EEE5B85" w:rsidR="00203470" w:rsidDel="004946A1" w:rsidRDefault="00203470">
      <w:pPr>
        <w:rPr>
          <w:del w:id="81" w:author="Owner" w:date="2017-07-12T13:57:00Z"/>
          <w:rFonts w:ascii="Century Gothic" w:hAnsi="Century Gothic" w:cs="Times New Roman"/>
          <w:sz w:val="22"/>
          <w:szCs w:val="22"/>
        </w:rPr>
      </w:pPr>
    </w:p>
    <w:p w14:paraId="1FFD4549" w14:textId="278D645A" w:rsidR="00203470" w:rsidDel="004946A1" w:rsidRDefault="00203470" w:rsidP="00203470">
      <w:pPr>
        <w:rPr>
          <w:del w:id="82" w:author="Owner" w:date="2017-07-12T13:57:00Z"/>
          <w:rFonts w:ascii="Century Gothic" w:eastAsia="Verdana" w:hAnsi="Century Gothic" w:cs="Verdana"/>
        </w:rPr>
      </w:pPr>
      <w:del w:id="83" w:author="Owner" w:date="2017-07-12T13:57:00Z">
        <w:r w:rsidDel="004946A1">
          <w:rPr>
            <w:rFonts w:ascii="Century Gothic" w:eastAsia="Verdana" w:hAnsi="Century Gothic" w:cs="Verdana"/>
            <w:highlight w:val="white"/>
          </w:rPr>
          <w:delText xml:space="preserve">This is the most widespread legend about the Chinese zodiac. The Jade Emperor (The Emperor in Heaven in Chinese folklore) ordered that animals would be designated as calendar signs and the twelve that arrived first would be selected. At that time, the cat and the rat were good friends and neighbors. When they heard of this news, the cat said to the rat: 'We </w:delText>
        </w:r>
        <w:r w:rsidDel="004946A1">
          <w:rPr>
            <w:rFonts w:ascii="Century Gothic" w:eastAsia="Verdana" w:hAnsi="Century Gothic" w:cs="Verdana"/>
            <w:highlight w:val="white"/>
          </w:rPr>
          <w:lastRenderedPageBreak/>
          <w:delText>should arrive early to sign up, but I usually get up late.' The rat then promised to awaken his friend and go together. However, on the morning when he got up, he was too excited to recall his promise, and went directly to the gathering place. On the way, he encountered the tiger, ox, horse, and other animals that ran much faster.</w:delText>
        </w:r>
      </w:del>
    </w:p>
    <w:p w14:paraId="3060195A" w14:textId="764F86CA" w:rsidR="00CA2646" w:rsidDel="004946A1" w:rsidRDefault="00CA2646" w:rsidP="00203470">
      <w:pPr>
        <w:rPr>
          <w:del w:id="84" w:author="Owner" w:date="2017-07-12T13:57:00Z"/>
          <w:rFonts w:ascii="Century Gothic" w:hAnsi="Century Gothic"/>
        </w:rPr>
      </w:pPr>
    </w:p>
    <w:p w14:paraId="5257B61E" w14:textId="63F2F921" w:rsidR="00203470" w:rsidDel="004946A1" w:rsidRDefault="00203470" w:rsidP="00203470">
      <w:pPr>
        <w:rPr>
          <w:del w:id="85" w:author="Owner" w:date="2017-07-12T13:57:00Z"/>
          <w:rFonts w:ascii="Century Gothic" w:hAnsi="Century Gothic"/>
        </w:rPr>
      </w:pPr>
    </w:p>
    <w:p w14:paraId="09F28A5F" w14:textId="353917AB" w:rsidR="00203470" w:rsidDel="004946A1" w:rsidRDefault="00203470" w:rsidP="00203470">
      <w:pPr>
        <w:rPr>
          <w:del w:id="86" w:author="Owner" w:date="2017-07-12T13:57:00Z"/>
          <w:rFonts w:ascii="Century Gothic" w:hAnsi="Century Gothic"/>
        </w:rPr>
      </w:pPr>
      <w:del w:id="87" w:author="Owner" w:date="2017-07-12T13:57:00Z">
        <w:r w:rsidDel="004946A1">
          <w:rPr>
            <w:rFonts w:ascii="Century Gothic" w:eastAsia="Verdana" w:hAnsi="Century Gothic" w:cs="Verdana"/>
            <w:highlight w:val="white"/>
          </w:rPr>
          <w:delText>The rat didn’t want to fall behind the other animals so he thought up a good idea. He made the straightforward ox carry him on condition that he sing for the ox. At last, the ox and rat arrived first. The ox was happy thinking that he would be the first sign of the years, but the rat had already slid in front, and became the first lucky animal of the Chinese zodiac. Meanwhile his neighbor, the cat, was too late so when he finally arrived, the selection was over. That's why other animals appear behind the little rat and why the cat hates the rat so much that every time they meet, the cat chases and kills the rat.</w:delText>
        </w:r>
      </w:del>
    </w:p>
    <w:p w14:paraId="38B32073" w14:textId="6A4DCD51" w:rsidR="00203470" w:rsidDel="004946A1" w:rsidRDefault="00203470" w:rsidP="00203470">
      <w:pPr>
        <w:rPr>
          <w:del w:id="88" w:author="Owner" w:date="2017-07-12T13:57:00Z"/>
          <w:rFonts w:ascii="Century Gothic" w:hAnsi="Century Gothic"/>
        </w:rPr>
      </w:pPr>
    </w:p>
    <w:p w14:paraId="0B4509D3" w14:textId="45CA803B" w:rsidR="00203470" w:rsidDel="004946A1" w:rsidRDefault="00203470">
      <w:pPr>
        <w:rPr>
          <w:del w:id="89" w:author="Owner" w:date="2017-07-12T13:57:00Z"/>
          <w:rFonts w:ascii="Century Gothic" w:hAnsi="Century Gothic" w:cs="Times New Roman"/>
          <w:sz w:val="22"/>
          <w:szCs w:val="22"/>
        </w:rPr>
      </w:pPr>
    </w:p>
    <w:p w14:paraId="5B38E4E3" w14:textId="04A62F2E" w:rsidR="00821785" w:rsidDel="004946A1" w:rsidRDefault="00821785">
      <w:pPr>
        <w:rPr>
          <w:del w:id="90" w:author="Owner" w:date="2017-07-12T13:57:00Z"/>
          <w:rFonts w:ascii="Century Gothic" w:hAnsi="Century Gothic" w:cs="Times New Roman"/>
          <w:sz w:val="22"/>
          <w:szCs w:val="22"/>
        </w:rPr>
      </w:pPr>
    </w:p>
    <w:p w14:paraId="30B1BB5F" w14:textId="766C9FB8" w:rsidR="00821785" w:rsidDel="004946A1" w:rsidRDefault="00821785">
      <w:pPr>
        <w:rPr>
          <w:del w:id="91" w:author="Owner" w:date="2017-07-12T13:57:00Z"/>
          <w:rFonts w:ascii="Century Gothic" w:hAnsi="Century Gothic" w:cs="Times New Roman"/>
          <w:sz w:val="22"/>
          <w:szCs w:val="22"/>
        </w:rPr>
      </w:pPr>
    </w:p>
    <w:p w14:paraId="2D6DFC5C" w14:textId="403855E6" w:rsidR="00821785" w:rsidDel="004946A1" w:rsidRDefault="00821785">
      <w:pPr>
        <w:rPr>
          <w:del w:id="92" w:author="Owner" w:date="2017-07-12T13:57:00Z"/>
          <w:rFonts w:ascii="Century Gothic" w:hAnsi="Century Gothic" w:cs="Times New Roman"/>
          <w:sz w:val="22"/>
          <w:szCs w:val="22"/>
        </w:rPr>
      </w:pPr>
    </w:p>
    <w:p w14:paraId="6F772EE2" w14:textId="4C441C5D" w:rsidR="00821785" w:rsidDel="004946A1" w:rsidRDefault="00821785">
      <w:pPr>
        <w:rPr>
          <w:del w:id="93" w:author="Owner" w:date="2017-07-12T13:57:00Z"/>
          <w:rFonts w:ascii="Century Gothic" w:hAnsi="Century Gothic" w:cs="Times New Roman"/>
          <w:sz w:val="22"/>
          <w:szCs w:val="22"/>
        </w:rPr>
      </w:pPr>
    </w:p>
    <w:p w14:paraId="4A4E8FA8" w14:textId="6C010462" w:rsidR="00821785" w:rsidDel="004946A1" w:rsidRDefault="00821785">
      <w:pPr>
        <w:rPr>
          <w:del w:id="94" w:author="Owner" w:date="2017-07-12T13:57:00Z"/>
          <w:rFonts w:ascii="Century Gothic" w:hAnsi="Century Gothic" w:cs="Times New Roman"/>
          <w:sz w:val="22"/>
          <w:szCs w:val="22"/>
        </w:rPr>
      </w:pPr>
    </w:p>
    <w:p w14:paraId="42EA0E1A" w14:textId="7E121351" w:rsidR="00821785" w:rsidDel="004946A1" w:rsidRDefault="00821785">
      <w:pPr>
        <w:rPr>
          <w:del w:id="95" w:author="Owner" w:date="2017-07-12T13:57:00Z"/>
          <w:rFonts w:ascii="Century Gothic" w:hAnsi="Century Gothic" w:cs="Times New Roman"/>
          <w:sz w:val="22"/>
          <w:szCs w:val="22"/>
        </w:rPr>
      </w:pPr>
    </w:p>
    <w:p w14:paraId="282BCEC4" w14:textId="167C040A" w:rsidR="00821785" w:rsidDel="004946A1" w:rsidRDefault="00821785">
      <w:pPr>
        <w:rPr>
          <w:del w:id="96" w:author="Owner" w:date="2017-07-12T13:57:00Z"/>
          <w:rFonts w:ascii="Century Gothic" w:hAnsi="Century Gothic" w:cs="Times New Roman"/>
          <w:sz w:val="22"/>
          <w:szCs w:val="22"/>
        </w:rPr>
      </w:pPr>
    </w:p>
    <w:p w14:paraId="75E52C62" w14:textId="2EB39F9E" w:rsidR="00821785" w:rsidDel="004946A1" w:rsidRDefault="00821785">
      <w:pPr>
        <w:rPr>
          <w:del w:id="97" w:author="Owner" w:date="2017-07-12T13:57:00Z"/>
          <w:rFonts w:ascii="Century Gothic" w:hAnsi="Century Gothic" w:cs="Times New Roman"/>
          <w:sz w:val="22"/>
          <w:szCs w:val="22"/>
        </w:rPr>
      </w:pPr>
    </w:p>
    <w:p w14:paraId="73E49D31" w14:textId="3BFF3BC7" w:rsidR="00821785" w:rsidDel="004946A1" w:rsidRDefault="00821785">
      <w:pPr>
        <w:rPr>
          <w:del w:id="98" w:author="Owner" w:date="2017-07-12T13:57:00Z"/>
          <w:rFonts w:ascii="Century Gothic" w:hAnsi="Century Gothic" w:cs="Times New Roman"/>
          <w:sz w:val="22"/>
          <w:szCs w:val="22"/>
        </w:rPr>
      </w:pPr>
    </w:p>
    <w:p w14:paraId="246F48BA" w14:textId="49A510CB" w:rsidR="00821785" w:rsidDel="004946A1" w:rsidRDefault="00821785">
      <w:pPr>
        <w:rPr>
          <w:del w:id="99" w:author="Owner" w:date="2017-07-12T13:57:00Z"/>
          <w:rFonts w:ascii="Century Gothic" w:hAnsi="Century Gothic" w:cs="Times New Roman"/>
          <w:sz w:val="22"/>
          <w:szCs w:val="22"/>
        </w:rPr>
      </w:pPr>
    </w:p>
    <w:p w14:paraId="5C45DF03" w14:textId="5C820ADE" w:rsidR="00821785" w:rsidDel="004946A1" w:rsidRDefault="00821785">
      <w:pPr>
        <w:rPr>
          <w:del w:id="100" w:author="Owner" w:date="2017-07-12T13:57:00Z"/>
          <w:rFonts w:ascii="Century Gothic" w:hAnsi="Century Gothic" w:cs="Times New Roman"/>
          <w:sz w:val="22"/>
          <w:szCs w:val="22"/>
        </w:rPr>
      </w:pPr>
    </w:p>
    <w:p w14:paraId="7F894EF4" w14:textId="03E7DFA9" w:rsidR="00821785" w:rsidDel="004946A1" w:rsidRDefault="00821785">
      <w:pPr>
        <w:rPr>
          <w:del w:id="101" w:author="Owner" w:date="2017-07-12T13:57:00Z"/>
          <w:rFonts w:ascii="Century Gothic" w:hAnsi="Century Gothic" w:cs="Times New Roman"/>
          <w:sz w:val="22"/>
          <w:szCs w:val="22"/>
        </w:rPr>
      </w:pPr>
    </w:p>
    <w:p w14:paraId="51A6D0D0" w14:textId="717C1748" w:rsidR="00821785" w:rsidDel="004946A1" w:rsidRDefault="00821785">
      <w:pPr>
        <w:rPr>
          <w:del w:id="102" w:author="Owner" w:date="2017-07-12T13:57:00Z"/>
          <w:rFonts w:ascii="Century Gothic" w:hAnsi="Century Gothic" w:cs="Times New Roman"/>
          <w:sz w:val="22"/>
          <w:szCs w:val="22"/>
        </w:rPr>
      </w:pPr>
    </w:p>
    <w:p w14:paraId="07A5A43E" w14:textId="40960A89" w:rsidR="00821785" w:rsidDel="004946A1" w:rsidRDefault="00821785">
      <w:pPr>
        <w:rPr>
          <w:del w:id="103" w:author="Owner" w:date="2017-07-12T13:57:00Z"/>
          <w:rFonts w:ascii="Century Gothic" w:hAnsi="Century Gothic" w:cs="Times New Roman"/>
          <w:sz w:val="22"/>
          <w:szCs w:val="22"/>
        </w:rPr>
      </w:pPr>
    </w:p>
    <w:p w14:paraId="789A887B" w14:textId="571EFA77" w:rsidR="00821785" w:rsidDel="004946A1" w:rsidRDefault="00821785">
      <w:pPr>
        <w:rPr>
          <w:del w:id="104" w:author="Owner" w:date="2017-07-12T13:57:00Z"/>
          <w:rFonts w:ascii="Century Gothic" w:hAnsi="Century Gothic" w:cs="Times New Roman"/>
          <w:sz w:val="22"/>
          <w:szCs w:val="22"/>
        </w:rPr>
      </w:pPr>
    </w:p>
    <w:p w14:paraId="33A80E72" w14:textId="513EEBB4" w:rsidR="00821785" w:rsidRDefault="00821785">
      <w:pPr>
        <w:rPr>
          <w:rFonts w:ascii="Century Gothic" w:hAnsi="Century Gothic" w:cs="Times New Roman"/>
          <w:b/>
          <w:sz w:val="22"/>
          <w:szCs w:val="22"/>
        </w:rPr>
      </w:pPr>
      <w:r w:rsidRPr="00821785">
        <w:rPr>
          <w:rFonts w:ascii="Century Gothic" w:hAnsi="Century Gothic" w:cs="Times New Roman"/>
          <w:b/>
          <w:sz w:val="22"/>
          <w:szCs w:val="22"/>
        </w:rPr>
        <w:t>BACK OF PARTICIPATION FORM</w:t>
      </w:r>
    </w:p>
    <w:p w14:paraId="5B72CC18" w14:textId="77777777" w:rsidR="00821785" w:rsidRDefault="00821785">
      <w:pPr>
        <w:rPr>
          <w:rFonts w:ascii="Century Gothic" w:hAnsi="Century Gothic" w:cs="Times New Roman"/>
          <w:b/>
          <w:sz w:val="22"/>
          <w:szCs w:val="22"/>
        </w:rPr>
      </w:pPr>
    </w:p>
    <w:p w14:paraId="00C2944B" w14:textId="77777777" w:rsidR="00821785" w:rsidRDefault="00821785" w:rsidP="00821785"/>
    <w:tbl>
      <w:tblPr>
        <w:tblW w:w="86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64"/>
        <w:gridCol w:w="864"/>
        <w:gridCol w:w="864"/>
        <w:gridCol w:w="864"/>
        <w:gridCol w:w="864"/>
        <w:gridCol w:w="864"/>
        <w:gridCol w:w="864"/>
        <w:gridCol w:w="864"/>
        <w:gridCol w:w="864"/>
        <w:gridCol w:w="864"/>
      </w:tblGrid>
      <w:tr w:rsidR="00821785" w14:paraId="4CDE2340" w14:textId="77777777" w:rsidTr="00821785">
        <w:trPr>
          <w:trHeight w:val="576"/>
        </w:trPr>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BFBD90"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D81F9F"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41E1B0"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7C0F5B"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65D78C"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0AE643"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3047FF"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46C931"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A1488C"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69047D" w14:textId="77777777" w:rsidR="00821785" w:rsidRDefault="00821785"/>
        </w:tc>
      </w:tr>
      <w:tr w:rsidR="00821785" w14:paraId="22293460" w14:textId="77777777" w:rsidTr="00821785">
        <w:trPr>
          <w:trHeight w:val="576"/>
        </w:trPr>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FB2133"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3557ED"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7AF3FE"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EF34DD"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CBB0BD"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48342E"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069A4F"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5A9B1F"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FDC69B"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B91A0D" w14:textId="77777777" w:rsidR="00821785" w:rsidRDefault="00821785"/>
        </w:tc>
      </w:tr>
      <w:tr w:rsidR="00821785" w14:paraId="759D1AD4" w14:textId="77777777" w:rsidTr="00821785">
        <w:trPr>
          <w:trHeight w:val="576"/>
        </w:trPr>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CAFD93"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6EBACF"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0158D6"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B9E814"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09150A"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790F4D"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4CE1AD"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7A887B"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D2C054"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295B37" w14:textId="77777777" w:rsidR="00821785" w:rsidRDefault="00821785"/>
        </w:tc>
      </w:tr>
      <w:tr w:rsidR="00821785" w14:paraId="447F4C4C" w14:textId="77777777" w:rsidTr="00821785">
        <w:trPr>
          <w:trHeight w:val="576"/>
        </w:trPr>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1B2CA8"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8CE366"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FCAD00"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85B6E4"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C5ECCC"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1A08C6"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CF9CC0"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BD3F4D"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3246BD"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D08B5C" w14:textId="77777777" w:rsidR="00821785" w:rsidRDefault="00821785"/>
        </w:tc>
      </w:tr>
      <w:tr w:rsidR="00821785" w14:paraId="22ED9F18" w14:textId="77777777" w:rsidTr="00821785">
        <w:trPr>
          <w:trHeight w:val="576"/>
        </w:trPr>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9ECD75"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3CF725"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E200AA"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403267"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DA8B0D"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1523B4"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0769CA"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72231B"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B9898B"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DE5EF5" w14:textId="77777777" w:rsidR="00821785" w:rsidRDefault="00821785"/>
        </w:tc>
      </w:tr>
      <w:tr w:rsidR="00821785" w14:paraId="03FCE3A9" w14:textId="77777777" w:rsidTr="00821785">
        <w:trPr>
          <w:trHeight w:val="576"/>
        </w:trPr>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FD1724"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6D7520"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333D8A"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CCCD13"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E401C8"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25321D"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008849"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7914D7"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21380D"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7015B0" w14:textId="77777777" w:rsidR="00821785" w:rsidRDefault="00821785"/>
        </w:tc>
      </w:tr>
      <w:tr w:rsidR="00821785" w14:paraId="218BB614" w14:textId="77777777" w:rsidTr="00821785">
        <w:trPr>
          <w:trHeight w:val="576"/>
        </w:trPr>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B6769B"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F0D23A"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BDE492"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F68549"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642FF6"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90E688"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E8B41E"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52AC07"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9E6D2C"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CF08A8" w14:textId="77777777" w:rsidR="00821785" w:rsidRDefault="00821785"/>
        </w:tc>
      </w:tr>
      <w:tr w:rsidR="00821785" w14:paraId="177608A3" w14:textId="77777777" w:rsidTr="00821785">
        <w:trPr>
          <w:trHeight w:val="576"/>
        </w:trPr>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D4D4B8"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F13F59"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17E068"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08D847"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5DD98A"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6F2A05"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ABFD10"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183817"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2C85B4"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11F879" w14:textId="77777777" w:rsidR="00821785" w:rsidRDefault="00821785"/>
        </w:tc>
      </w:tr>
    </w:tbl>
    <w:p w14:paraId="26360C70" w14:textId="77777777" w:rsidR="00821785" w:rsidRDefault="00821785" w:rsidP="00821785">
      <w:pPr>
        <w:rPr>
          <w:rFonts w:ascii="Arial" w:hAnsi="Arial" w:cs="Arial"/>
          <w:sz w:val="22"/>
          <w:szCs w:val="22"/>
        </w:rPr>
      </w:pPr>
    </w:p>
    <w:p w14:paraId="0287F983" w14:textId="77777777" w:rsidR="00821785" w:rsidRDefault="00821785" w:rsidP="00821785">
      <w:r>
        <w:t>_________________________________cut here_____________________________________</w:t>
      </w:r>
    </w:p>
    <w:p w14:paraId="357BBB61" w14:textId="77777777" w:rsidR="00821785" w:rsidRDefault="00821785" w:rsidP="00821785"/>
    <w:p w14:paraId="66D05932" w14:textId="77777777" w:rsidR="00821785" w:rsidRDefault="00821785" w:rsidP="00821785"/>
    <w:p w14:paraId="61FAC5A7" w14:textId="77777777" w:rsidR="00821785" w:rsidRDefault="00821785" w:rsidP="00821785"/>
    <w:p w14:paraId="6C7D867C" w14:textId="77777777" w:rsidR="00821785" w:rsidRDefault="00821785" w:rsidP="00821785"/>
    <w:tbl>
      <w:tblPr>
        <w:tblW w:w="86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64"/>
        <w:gridCol w:w="864"/>
        <w:gridCol w:w="864"/>
        <w:gridCol w:w="864"/>
        <w:gridCol w:w="864"/>
        <w:gridCol w:w="864"/>
        <w:gridCol w:w="864"/>
        <w:gridCol w:w="864"/>
        <w:gridCol w:w="864"/>
        <w:gridCol w:w="864"/>
      </w:tblGrid>
      <w:tr w:rsidR="00821785" w14:paraId="4E82A4D9" w14:textId="77777777" w:rsidTr="00821785">
        <w:trPr>
          <w:trHeight w:val="576"/>
        </w:trPr>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9D35B0"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21777A"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F17BA8"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21AB14"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AD104E"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576BB5"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CBE3C2"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ED5D9F"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2D75EC"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11E4C8" w14:textId="77777777" w:rsidR="00821785" w:rsidRDefault="00821785"/>
        </w:tc>
      </w:tr>
      <w:tr w:rsidR="00821785" w14:paraId="4393E3BA" w14:textId="77777777" w:rsidTr="00821785">
        <w:trPr>
          <w:trHeight w:val="576"/>
        </w:trPr>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FAEAA8"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08EFFF"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EBCF9E"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88D344"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1D9CA3"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0EF741"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302A84"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DBE2BE"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96763A"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427BCA" w14:textId="77777777" w:rsidR="00821785" w:rsidRDefault="00821785"/>
        </w:tc>
      </w:tr>
      <w:tr w:rsidR="00821785" w14:paraId="73DA10DC" w14:textId="77777777" w:rsidTr="00821785">
        <w:trPr>
          <w:trHeight w:val="576"/>
        </w:trPr>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942D44"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994340"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B5B4E7"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EA0D22"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06BE13"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B6A7F5"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563FAA"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D5388D"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E719E4"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D9212A" w14:textId="77777777" w:rsidR="00821785" w:rsidRDefault="00821785"/>
        </w:tc>
      </w:tr>
      <w:tr w:rsidR="00821785" w14:paraId="08B97CFF" w14:textId="77777777" w:rsidTr="00821785">
        <w:trPr>
          <w:trHeight w:val="576"/>
        </w:trPr>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C5C881"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A9A4A7"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1E5F74"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40B53E"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75C5AB"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2D0929"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C55425"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39D8A5"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391D8A"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2F0AAD" w14:textId="77777777" w:rsidR="00821785" w:rsidRDefault="00821785"/>
        </w:tc>
      </w:tr>
      <w:tr w:rsidR="00821785" w14:paraId="276DD9C5" w14:textId="77777777" w:rsidTr="00821785">
        <w:trPr>
          <w:trHeight w:val="576"/>
        </w:trPr>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FCF690"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8BC76E"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6EADFC"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159362"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C3F397"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64AB4B"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0C2201"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815E52"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0C6773"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E983B0" w14:textId="77777777" w:rsidR="00821785" w:rsidRDefault="00821785"/>
        </w:tc>
      </w:tr>
      <w:tr w:rsidR="00821785" w14:paraId="664FBCF2" w14:textId="77777777" w:rsidTr="00821785">
        <w:trPr>
          <w:trHeight w:val="576"/>
        </w:trPr>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482472"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AB0700"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385FD1"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C0C671"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89BE02"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4B2E36"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38C580"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FDB150"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8846F8"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176A24" w14:textId="77777777" w:rsidR="00821785" w:rsidRDefault="00821785"/>
        </w:tc>
      </w:tr>
      <w:tr w:rsidR="00821785" w14:paraId="0C4856C1" w14:textId="77777777" w:rsidTr="00821785">
        <w:trPr>
          <w:trHeight w:val="576"/>
        </w:trPr>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106FE6"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A1982E"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57FD71"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A2C4FE"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6C48AB"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2CC6D2"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D46C7C"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52B72E"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4A02ED"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5F262C" w14:textId="77777777" w:rsidR="00821785" w:rsidRDefault="00821785"/>
        </w:tc>
      </w:tr>
      <w:tr w:rsidR="00821785" w14:paraId="396C91F0" w14:textId="77777777" w:rsidTr="00821785">
        <w:trPr>
          <w:trHeight w:val="576"/>
        </w:trPr>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34EBD3"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47E2F4"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DA9AA8"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6C0E13"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64D015"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8FA605"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E0F957"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CA4B2F"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B315FB" w14:textId="77777777" w:rsidR="00821785" w:rsidRDefault="00821785"/>
        </w:tc>
        <w:tc>
          <w:tcPr>
            <w:tcW w:w="9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5EF1BC" w14:textId="77777777" w:rsidR="00821785" w:rsidRDefault="00821785"/>
        </w:tc>
      </w:tr>
    </w:tbl>
    <w:p w14:paraId="15277975" w14:textId="77777777" w:rsidR="00821785" w:rsidRDefault="00821785" w:rsidP="00821785">
      <w:pPr>
        <w:rPr>
          <w:rFonts w:ascii="Arial" w:hAnsi="Arial" w:cs="Arial"/>
          <w:sz w:val="22"/>
          <w:szCs w:val="22"/>
        </w:rPr>
      </w:pPr>
    </w:p>
    <w:p w14:paraId="5E0CA6D5" w14:textId="1FEBDB10" w:rsidR="004946A1" w:rsidRDefault="004946A1">
      <w:pPr>
        <w:rPr>
          <w:ins w:id="105" w:author="Owner" w:date="2017-07-12T13:57:00Z"/>
          <w:rFonts w:ascii="Century Gothic" w:hAnsi="Century Gothic" w:cs="Times New Roman"/>
          <w:b/>
          <w:sz w:val="22"/>
          <w:szCs w:val="22"/>
        </w:rPr>
      </w:pPr>
      <w:ins w:id="106" w:author="Owner" w:date="2017-07-12T13:57:00Z">
        <w:r>
          <w:rPr>
            <w:rFonts w:ascii="Century Gothic" w:hAnsi="Century Gothic" w:cs="Times New Roman"/>
            <w:b/>
            <w:sz w:val="22"/>
            <w:szCs w:val="22"/>
          </w:rPr>
          <w:br w:type="page"/>
        </w:r>
      </w:ins>
    </w:p>
    <w:p w14:paraId="363FA571" w14:textId="42BAB578" w:rsidR="004946A1" w:rsidRDefault="004946A1">
      <w:pPr>
        <w:rPr>
          <w:ins w:id="107" w:author="Owner" w:date="2017-07-12T13:57:00Z"/>
          <w:rFonts w:ascii="Century Gothic" w:hAnsi="Century Gothic" w:cs="Times New Roman"/>
          <w:b/>
          <w:sz w:val="22"/>
          <w:szCs w:val="22"/>
        </w:rPr>
      </w:pPr>
      <w:ins w:id="108" w:author="Owner" w:date="2017-07-12T13:57:00Z">
        <w:r>
          <w:rPr>
            <w:rFonts w:ascii="Century Gothic" w:hAnsi="Century Gothic" w:cs="Times New Roman"/>
            <w:b/>
            <w:sz w:val="22"/>
            <w:szCs w:val="22"/>
          </w:rPr>
          <w:br w:type="page"/>
        </w:r>
      </w:ins>
    </w:p>
    <w:p w14:paraId="29628117" w14:textId="77777777" w:rsidR="004946A1" w:rsidRPr="00203470" w:rsidRDefault="004946A1" w:rsidP="004946A1">
      <w:pPr>
        <w:rPr>
          <w:ins w:id="109" w:author="Owner" w:date="2017-07-12T13:58:00Z"/>
          <w:rFonts w:ascii="Century Gothic" w:hAnsi="Century Gothic" w:cs="Times New Roman"/>
          <w:b/>
          <w:sz w:val="22"/>
          <w:szCs w:val="22"/>
        </w:rPr>
      </w:pPr>
    </w:p>
    <w:p w14:paraId="4EADC533" w14:textId="77777777" w:rsidR="004946A1" w:rsidRDefault="004946A1" w:rsidP="004946A1">
      <w:pPr>
        <w:rPr>
          <w:ins w:id="110" w:author="Owner" w:date="2017-07-12T13:58:00Z"/>
          <w:rFonts w:ascii="Century Gothic" w:hAnsi="Century Gothic" w:cs="Times New Roman"/>
          <w:b/>
          <w:sz w:val="22"/>
          <w:szCs w:val="22"/>
        </w:rPr>
      </w:pPr>
      <w:ins w:id="111" w:author="Owner" w:date="2017-07-12T13:58:00Z">
        <w:r>
          <w:rPr>
            <w:rFonts w:ascii="Century Gothic" w:hAnsi="Century Gothic" w:cs="Times New Roman"/>
            <w:sz w:val="22"/>
            <w:szCs w:val="22"/>
          </w:rPr>
          <w:t>Handout 2</w:t>
        </w:r>
        <w:r w:rsidRPr="004946A1">
          <w:rPr>
            <w:rFonts w:ascii="Century Gothic" w:hAnsi="Century Gothic" w:cs="Times New Roman"/>
            <w:b/>
            <w:sz w:val="22"/>
            <w:szCs w:val="22"/>
          </w:rPr>
          <w:t xml:space="preserve"> </w:t>
        </w:r>
      </w:ins>
    </w:p>
    <w:p w14:paraId="0777C274" w14:textId="77777777" w:rsidR="004946A1" w:rsidRDefault="004946A1" w:rsidP="004946A1">
      <w:pPr>
        <w:rPr>
          <w:ins w:id="112" w:author="Owner" w:date="2017-07-12T13:58:00Z"/>
          <w:rFonts w:ascii="Century Gothic" w:hAnsi="Century Gothic" w:cs="Times New Roman"/>
          <w:b/>
          <w:sz w:val="22"/>
          <w:szCs w:val="22"/>
        </w:rPr>
      </w:pPr>
    </w:p>
    <w:p w14:paraId="7E39943B" w14:textId="7B730AF1" w:rsidR="004946A1" w:rsidRDefault="004946A1" w:rsidP="004946A1">
      <w:pPr>
        <w:rPr>
          <w:ins w:id="113" w:author="Owner" w:date="2017-07-12T13:58:00Z"/>
          <w:rFonts w:ascii="Century Gothic" w:hAnsi="Century Gothic" w:cs="Times New Roman"/>
          <w:b/>
          <w:sz w:val="22"/>
          <w:szCs w:val="22"/>
        </w:rPr>
      </w:pPr>
      <w:ins w:id="114" w:author="Owner" w:date="2017-07-12T13:58:00Z">
        <w:r w:rsidRPr="00203470">
          <w:rPr>
            <w:rFonts w:ascii="Century Gothic" w:hAnsi="Century Gothic" w:cs="Times New Roman"/>
            <w:b/>
            <w:sz w:val="22"/>
            <w:szCs w:val="22"/>
          </w:rPr>
          <w:t>CHINESE LEGEND</w:t>
        </w:r>
      </w:ins>
    </w:p>
    <w:p w14:paraId="42FF2B11" w14:textId="540C0994" w:rsidR="004946A1" w:rsidRDefault="004946A1" w:rsidP="004946A1">
      <w:pPr>
        <w:rPr>
          <w:ins w:id="115" w:author="Owner" w:date="2017-07-12T13:58:00Z"/>
          <w:rFonts w:ascii="Century Gothic" w:hAnsi="Century Gothic" w:cs="Times New Roman"/>
          <w:sz w:val="22"/>
          <w:szCs w:val="22"/>
        </w:rPr>
      </w:pPr>
    </w:p>
    <w:p w14:paraId="5224119A" w14:textId="02098C9E" w:rsidR="004946A1" w:rsidRDefault="004946A1" w:rsidP="004946A1">
      <w:pPr>
        <w:rPr>
          <w:ins w:id="116" w:author="Owner" w:date="2017-07-12T13:58:00Z"/>
          <w:rFonts w:ascii="Century Gothic" w:eastAsia="Verdana" w:hAnsi="Century Gothic" w:cs="Verdana"/>
        </w:rPr>
      </w:pPr>
      <w:ins w:id="117" w:author="Owner" w:date="2017-07-12T13:58:00Z">
        <w:r>
          <w:rPr>
            <w:rFonts w:ascii="Century Gothic" w:eastAsia="Verdana" w:hAnsi="Century Gothic" w:cs="Verdana"/>
            <w:highlight w:val="white"/>
          </w:rPr>
          <w:t xml:space="preserve">This is the most widespread legend about the Chinese zodiac. The Jade Emperor (The Emperor </w:t>
        </w:r>
      </w:ins>
      <w:ins w:id="118" w:author="Owner" w:date="2017-07-12T14:05:00Z">
        <w:r w:rsidR="00560E26">
          <w:rPr>
            <w:rFonts w:ascii="Century Gothic" w:eastAsia="Verdana" w:hAnsi="Century Gothic" w:cs="Verdana"/>
            <w:highlight w:val="white"/>
          </w:rPr>
          <w:t>of</w:t>
        </w:r>
      </w:ins>
      <w:ins w:id="119" w:author="Owner" w:date="2017-07-12T13:58:00Z">
        <w:r>
          <w:rPr>
            <w:rFonts w:ascii="Century Gothic" w:eastAsia="Verdana" w:hAnsi="Century Gothic" w:cs="Verdana"/>
            <w:highlight w:val="white"/>
          </w:rPr>
          <w:t xml:space="preserve"> Heaven in Chinese folklore) ordered that animals would be designated as calendar signs and the twelve that arrived first would be selected. At that time, the cat and the rat were good friends and neighbors. When they heard of this news, the cat said to the rat: 'We should arrive early to sign up, but I usually get up late.' The rat then promised to awaken his friend and go together. However, on the morning when he got up, he was too excited to recall his promise, and went directly to the gathering place. On the way, he encountered the tiger, ox, horse, and other animals that ran much faster.</w:t>
        </w:r>
      </w:ins>
    </w:p>
    <w:p w14:paraId="4CC42666" w14:textId="77777777" w:rsidR="004946A1" w:rsidRDefault="004946A1" w:rsidP="004946A1">
      <w:pPr>
        <w:rPr>
          <w:ins w:id="120" w:author="Owner" w:date="2017-07-12T13:58:00Z"/>
          <w:rFonts w:ascii="Century Gothic" w:hAnsi="Century Gothic"/>
        </w:rPr>
      </w:pPr>
    </w:p>
    <w:p w14:paraId="1C01EEA6" w14:textId="77777777" w:rsidR="004946A1" w:rsidRDefault="004946A1" w:rsidP="004946A1">
      <w:pPr>
        <w:rPr>
          <w:ins w:id="121" w:author="Owner" w:date="2017-07-12T13:58:00Z"/>
          <w:rFonts w:ascii="Century Gothic" w:hAnsi="Century Gothic"/>
        </w:rPr>
      </w:pPr>
    </w:p>
    <w:p w14:paraId="112D16BF" w14:textId="77777777" w:rsidR="004946A1" w:rsidRDefault="004946A1" w:rsidP="004946A1">
      <w:pPr>
        <w:rPr>
          <w:ins w:id="122" w:author="Owner" w:date="2017-07-12T13:58:00Z"/>
          <w:rFonts w:ascii="Century Gothic" w:hAnsi="Century Gothic"/>
        </w:rPr>
      </w:pPr>
      <w:ins w:id="123" w:author="Owner" w:date="2017-07-12T13:58:00Z">
        <w:r>
          <w:rPr>
            <w:rFonts w:ascii="Century Gothic" w:eastAsia="Verdana" w:hAnsi="Century Gothic" w:cs="Verdana"/>
            <w:highlight w:val="white"/>
          </w:rPr>
          <w:t>The rat didn’t want to fall behind the other animals so he thought up a good idea. He made the straightforward ox carry him on condition that he sing for the ox. At last, the ox and rat arrived first. The ox was happy thinking that he would be the first sign of the years, but the rat had already slid in front, and became the first lucky animal of the Chinese zodiac. Meanwhile his neighbor, the cat, was too late so when he finally arrived, the selection was over. That's why other animals appear behind the little rat and why the cat hates the rat so much that every time they meet, the cat chases and kills the rat.</w:t>
        </w:r>
      </w:ins>
    </w:p>
    <w:p w14:paraId="0FD09922" w14:textId="77777777" w:rsidR="00821785" w:rsidRPr="00821785" w:rsidRDefault="00821785">
      <w:pPr>
        <w:rPr>
          <w:rFonts w:ascii="Century Gothic" w:hAnsi="Century Gothic" w:cs="Times New Roman"/>
          <w:b/>
          <w:sz w:val="22"/>
          <w:szCs w:val="22"/>
        </w:rPr>
      </w:pPr>
    </w:p>
    <w:sectPr w:rsidR="00821785" w:rsidRPr="00821785">
      <w:type w:val="continuous"/>
      <w:pgSz w:w="15840" w:h="12240"/>
      <w:pgMar w:top="720" w:right="720" w:bottom="720" w:left="720" w:header="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E0C0E5" w14:textId="77777777" w:rsidR="00FF39A5" w:rsidRDefault="00FF39A5">
      <w:r>
        <w:separator/>
      </w:r>
    </w:p>
  </w:endnote>
  <w:endnote w:type="continuationSeparator" w:id="0">
    <w:p w14:paraId="07B15F8E" w14:textId="77777777" w:rsidR="00FF39A5" w:rsidRDefault="00FF3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ungsuh">
    <w:altName w:val="Malgun Gothic"/>
    <w:charset w:val="81"/>
    <w:family w:val="roman"/>
    <w:pitch w:val="variable"/>
    <w:sig w:usb0="B00002AF" w:usb1="69D77CFB" w:usb2="00000030" w:usb3="00000000" w:csb0="0008009F" w:csb1="00000000"/>
  </w:font>
  <w:font w:name="MS Mincho">
    <w:altName w:val="MS Mincho"/>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6A1F86" w14:textId="72482740" w:rsidR="00DD47B9" w:rsidRDefault="00DD47B9">
    <w:pPr>
      <w:pStyle w:val="Footer"/>
      <w:tabs>
        <w:tab w:val="clear" w:pos="4680"/>
        <w:tab w:val="clear" w:pos="9360"/>
      </w:tabs>
      <w:jc w:val="center"/>
      <w:rPr>
        <w:caps/>
        <w:noProof/>
        <w:color w:val="5B9BD5" w:themeColor="accent1"/>
      </w:rPr>
    </w:pPr>
  </w:p>
  <w:p w14:paraId="08C0DB26" w14:textId="6A36B22B" w:rsidR="00C821DA" w:rsidRDefault="00C821DA">
    <w:pPr>
      <w:tabs>
        <w:tab w:val="center" w:pos="4320"/>
        <w:tab w:val="right" w:pos="8640"/>
      </w:tabs>
      <w:spacing w:after="7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81C8D2" w14:textId="77777777" w:rsidR="00FF39A5" w:rsidRDefault="00FF39A5">
      <w:r>
        <w:separator/>
      </w:r>
    </w:p>
  </w:footnote>
  <w:footnote w:type="continuationSeparator" w:id="0">
    <w:p w14:paraId="4D0E81E4" w14:textId="77777777" w:rsidR="00FF39A5" w:rsidRDefault="00FF39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B6B21"/>
    <w:multiLevelType w:val="hybridMultilevel"/>
    <w:tmpl w:val="3B1CF0D2"/>
    <w:lvl w:ilvl="0" w:tplc="CCA08D74">
      <w:start w:val="1"/>
      <w:numFmt w:val="bullet"/>
      <w:lvlText w:val=""/>
      <w:lvlJc w:val="righ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1A572C"/>
    <w:multiLevelType w:val="multilevel"/>
    <w:tmpl w:val="093EDE70"/>
    <w:lvl w:ilvl="0">
      <w:start w:val="1"/>
      <w:numFmt w:val="bullet"/>
      <w:lvlText w:val="●"/>
      <w:lvlJc w:val="left"/>
      <w:pPr>
        <w:ind w:left="360" w:firstLine="72"/>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50F752CB"/>
    <w:multiLevelType w:val="hybridMultilevel"/>
    <w:tmpl w:val="ED6CE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A4D1584"/>
    <w:multiLevelType w:val="multilevel"/>
    <w:tmpl w:val="A7FE4D66"/>
    <w:lvl w:ilvl="0">
      <w:start w:val="1"/>
      <w:numFmt w:val="bullet"/>
      <w:suff w:val="space"/>
      <w:lvlText w:val=""/>
      <w:lvlJc w:val="left"/>
      <w:pPr>
        <w:ind w:left="0" w:firstLine="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Owner">
    <w15:presenceInfo w15:providerId="None" w15:userId="Owner"/>
  </w15:person>
  <w15:person w15:author="GilGarcia, Caliz">
    <w15:presenceInfo w15:providerId="AD" w15:userId="S-1-5-21-606747145-602162358-725345543-1680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oNotDisplayPageBoundaries/>
  <w:displayBackgroundShape/>
  <w:revisionView w:markup="0"/>
  <w:trackRevisions/>
  <w:documentProtection w:edit="trackedChanges" w:enforcement="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1DA"/>
    <w:rsid w:val="000212ED"/>
    <w:rsid w:val="00021831"/>
    <w:rsid w:val="00025E3E"/>
    <w:rsid w:val="000353B6"/>
    <w:rsid w:val="000B40B9"/>
    <w:rsid w:val="000B5D19"/>
    <w:rsid w:val="001544B2"/>
    <w:rsid w:val="00203470"/>
    <w:rsid w:val="00235A7D"/>
    <w:rsid w:val="00283C6F"/>
    <w:rsid w:val="002A473D"/>
    <w:rsid w:val="00377791"/>
    <w:rsid w:val="003B01B7"/>
    <w:rsid w:val="003D0E02"/>
    <w:rsid w:val="003F0940"/>
    <w:rsid w:val="004254AD"/>
    <w:rsid w:val="00453992"/>
    <w:rsid w:val="004546A0"/>
    <w:rsid w:val="004625CE"/>
    <w:rsid w:val="004946A1"/>
    <w:rsid w:val="00531074"/>
    <w:rsid w:val="00534386"/>
    <w:rsid w:val="00560E26"/>
    <w:rsid w:val="0056287E"/>
    <w:rsid w:val="005847F0"/>
    <w:rsid w:val="00584F23"/>
    <w:rsid w:val="00660C92"/>
    <w:rsid w:val="007B7004"/>
    <w:rsid w:val="007D74F8"/>
    <w:rsid w:val="00815E1A"/>
    <w:rsid w:val="00821785"/>
    <w:rsid w:val="00875BBA"/>
    <w:rsid w:val="008839C9"/>
    <w:rsid w:val="008D7605"/>
    <w:rsid w:val="009458A6"/>
    <w:rsid w:val="00987E36"/>
    <w:rsid w:val="00A14112"/>
    <w:rsid w:val="00AD3C90"/>
    <w:rsid w:val="00B154D1"/>
    <w:rsid w:val="00C038CF"/>
    <w:rsid w:val="00C821DA"/>
    <w:rsid w:val="00C933B0"/>
    <w:rsid w:val="00CA2646"/>
    <w:rsid w:val="00CF2CE3"/>
    <w:rsid w:val="00D67357"/>
    <w:rsid w:val="00DA6D92"/>
    <w:rsid w:val="00DB5CBC"/>
    <w:rsid w:val="00DD47B9"/>
    <w:rsid w:val="00DD4A02"/>
    <w:rsid w:val="00DF7B0A"/>
    <w:rsid w:val="00E11ED2"/>
    <w:rsid w:val="00E60FAC"/>
    <w:rsid w:val="00E61EFD"/>
    <w:rsid w:val="00E94A2F"/>
    <w:rsid w:val="00E97B4F"/>
    <w:rsid w:val="00F6090B"/>
    <w:rsid w:val="00F6480A"/>
    <w:rsid w:val="00F658E2"/>
    <w:rsid w:val="00FF3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9F80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heme="minorEastAsia" w:hAnsi="Cambria" w:cs="Cambria"/>
        <w:color w:val="000000"/>
        <w:sz w:val="24"/>
        <w:szCs w:val="24"/>
        <w:lang w:val="en-US" w:eastAsia="zh-CN"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240"/>
      <w:outlineLvl w:val="0"/>
    </w:pPr>
    <w:rPr>
      <w:rFonts w:ascii="Calibri" w:eastAsia="Calibri" w:hAnsi="Calibri" w:cs="Calibri"/>
      <w:color w:val="366091"/>
      <w:sz w:val="32"/>
      <w:szCs w:val="32"/>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9458A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58A6"/>
    <w:rPr>
      <w:rFonts w:ascii="Segoe UI" w:hAnsi="Segoe UI" w:cs="Segoe UI"/>
      <w:sz w:val="18"/>
      <w:szCs w:val="18"/>
    </w:rPr>
  </w:style>
  <w:style w:type="paragraph" w:styleId="ListParagraph">
    <w:name w:val="List Paragraph"/>
    <w:basedOn w:val="Normal"/>
    <w:uiPriority w:val="34"/>
    <w:qFormat/>
    <w:rsid w:val="00283C6F"/>
    <w:pPr>
      <w:ind w:left="720"/>
      <w:contextualSpacing/>
    </w:pPr>
  </w:style>
  <w:style w:type="paragraph" w:styleId="Header">
    <w:name w:val="header"/>
    <w:basedOn w:val="Normal"/>
    <w:link w:val="HeaderChar"/>
    <w:uiPriority w:val="99"/>
    <w:unhideWhenUsed/>
    <w:rsid w:val="00A14112"/>
    <w:pPr>
      <w:tabs>
        <w:tab w:val="center" w:pos="4680"/>
        <w:tab w:val="right" w:pos="9360"/>
      </w:tabs>
    </w:pPr>
  </w:style>
  <w:style w:type="character" w:customStyle="1" w:styleId="HeaderChar">
    <w:name w:val="Header Char"/>
    <w:basedOn w:val="DefaultParagraphFont"/>
    <w:link w:val="Header"/>
    <w:uiPriority w:val="99"/>
    <w:rsid w:val="00A14112"/>
  </w:style>
  <w:style w:type="paragraph" w:styleId="Footer">
    <w:name w:val="footer"/>
    <w:basedOn w:val="Normal"/>
    <w:link w:val="FooterChar"/>
    <w:uiPriority w:val="99"/>
    <w:unhideWhenUsed/>
    <w:rsid w:val="00A14112"/>
    <w:pPr>
      <w:tabs>
        <w:tab w:val="center" w:pos="4680"/>
        <w:tab w:val="right" w:pos="9360"/>
      </w:tabs>
    </w:pPr>
  </w:style>
  <w:style w:type="character" w:customStyle="1" w:styleId="FooterChar">
    <w:name w:val="Footer Char"/>
    <w:basedOn w:val="DefaultParagraphFont"/>
    <w:link w:val="Footer"/>
    <w:uiPriority w:val="99"/>
    <w:rsid w:val="00A14112"/>
  </w:style>
  <w:style w:type="character" w:styleId="Hyperlink">
    <w:name w:val="Hyperlink"/>
    <w:basedOn w:val="DefaultParagraphFont"/>
    <w:uiPriority w:val="99"/>
    <w:unhideWhenUsed/>
    <w:rsid w:val="00B154D1"/>
    <w:rPr>
      <w:color w:val="0563C1" w:themeColor="hyperlink"/>
      <w:u w:val="single"/>
    </w:rPr>
  </w:style>
  <w:style w:type="character" w:styleId="FollowedHyperlink">
    <w:name w:val="FollowedHyperlink"/>
    <w:basedOn w:val="DefaultParagraphFont"/>
    <w:uiPriority w:val="99"/>
    <w:semiHidden/>
    <w:unhideWhenUsed/>
    <w:rsid w:val="002A473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0182319">
      <w:bodyDiv w:val="1"/>
      <w:marLeft w:val="0"/>
      <w:marRight w:val="0"/>
      <w:marTop w:val="0"/>
      <w:marBottom w:val="0"/>
      <w:divBdr>
        <w:top w:val="none" w:sz="0" w:space="0" w:color="auto"/>
        <w:left w:val="none" w:sz="0" w:space="0" w:color="auto"/>
        <w:bottom w:val="none" w:sz="0" w:space="0" w:color="auto"/>
        <w:right w:val="none" w:sz="0" w:space="0" w:color="auto"/>
      </w:divBdr>
    </w:div>
    <w:div w:id="15345405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a/cps.edu/file/d/0B4TyhdVVbYxseU1QNkkyakpfZkU/view?usp=sharing" TargetMode="External"/><Relationship Id="rId13" Type="http://schemas.openxmlformats.org/officeDocument/2006/relationships/hyperlink" Target="http://www.overseaswindow.com/node/21493"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verseaswindow.com/node/21493"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travelchinaguide.com/intro/social_customs/zodiac/story.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rive.google.com/a/cps.edu/file/d/0B4TyhdVVbYxsSjU4ZHM3UTM4MEU/view?usp=sharing" TargetMode="External"/><Relationship Id="rId5" Type="http://schemas.openxmlformats.org/officeDocument/2006/relationships/webSettings" Target="webSettings.xml"/><Relationship Id="rId15" Type="http://schemas.openxmlformats.org/officeDocument/2006/relationships/hyperlink" Target="https://drive.google.com/a/cps.edu/file/d/0B4TyhdVVbYxsVzhGVnRIYWxka2c/view?usp=sharing" TargetMode="External"/><Relationship Id="rId10" Type="http://schemas.openxmlformats.org/officeDocument/2006/relationships/hyperlink" Target="https://www.youtube.com/watch?v=RJGmmN7gT5M"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s-media-cache-ak0.pinimg.com/originals/e7/b2/dd/e7b2dd352ed30e1c11d27e7d56667526.jpg" TargetMode="External"/><Relationship Id="rId14" Type="http://schemas.openxmlformats.org/officeDocument/2006/relationships/hyperlink" Target="https://drive.google.com/a/cps.edu/file/d/0B4TyhdVVbYxsd1V4d2V4aDFDa28/view?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86B718-43C4-4CEB-8BDF-BBA6421B5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1377</Words>
  <Characters>7853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Donna Clementi</dc:creator>
  <cp:lastModifiedBy>Owner</cp:lastModifiedBy>
  <cp:revision>4</cp:revision>
  <cp:lastPrinted>2017-03-27T17:31:00Z</cp:lastPrinted>
  <dcterms:created xsi:type="dcterms:W3CDTF">2017-07-12T19:07:00Z</dcterms:created>
  <dcterms:modified xsi:type="dcterms:W3CDTF">2017-07-18T16:43:00Z</dcterms:modified>
</cp:coreProperties>
</file>